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emf" ContentType="image/x-emf"/>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HAnsi" w:hAnsi="Times New Roman" w:cstheme="minorBidi"/>
          <w:color w:val="EEECE1" w:themeColor="background2"/>
          <w:spacing w:val="0"/>
          <w:kern w:val="0"/>
          <w:sz w:val="96"/>
          <w:szCs w:val="96"/>
          <w:lang w:eastAsia="en-US"/>
        </w:rPr>
        <w:id w:val="-1573275850"/>
        <w:docPartObj>
          <w:docPartGallery w:val="Cover Pages"/>
          <w:docPartUnique/>
        </w:docPartObj>
      </w:sdtPr>
      <w:sdtEndPr>
        <w:rPr>
          <w:b/>
          <w:bCs/>
          <w:color w:val="auto"/>
          <w:sz w:val="22"/>
          <w:szCs w:val="22"/>
        </w:rPr>
      </w:sdtEndPr>
      <w:sdtContent>
        <w:tbl>
          <w:tblPr>
            <w:tblpPr w:leftFromText="187" w:rightFromText="187" w:bottomFromText="720" w:horzAnchor="margin" w:tblpYSpec="bottom"/>
            <w:tblW w:w="5000" w:type="pct"/>
            <w:tblLook w:val="04A0"/>
          </w:tblPr>
          <w:tblGrid>
            <w:gridCol w:w="9286"/>
          </w:tblGrid>
          <w:tr w:rsidR="00C47F65">
            <w:tc>
              <w:tcPr>
                <w:tcW w:w="9266" w:type="dxa"/>
              </w:tcPr>
              <w:p w:rsidR="00C47F65" w:rsidRDefault="00C47F65" w:rsidP="00C47F65">
                <w:pPr>
                  <w:pStyle w:val="a8"/>
                  <w:rPr>
                    <w:color w:val="EEECE1" w:themeColor="background2"/>
                    <w:sz w:val="96"/>
                    <w:szCs w:val="96"/>
                  </w:rPr>
                </w:pPr>
                <w:r w:rsidRPr="00540CFC">
                  <w:rPr>
                    <w:b/>
                    <w:i/>
                    <w:color w:val="EEECE1" w:themeColor="background2"/>
                    <w:sz w:val="96"/>
                    <w:szCs w:val="96"/>
                  </w:rPr>
                  <w:t>1</w:t>
                </w:r>
                <w:r w:rsidRPr="00540CFC">
                  <w:rPr>
                    <w:b/>
                    <w:i/>
                    <w:color w:val="EEECE1" w:themeColor="background2"/>
                    <w:sz w:val="96"/>
                    <w:szCs w:val="96"/>
                    <w:vertAlign w:val="superscript"/>
                  </w:rPr>
                  <w:t>η</w:t>
                </w:r>
                <w:r w:rsidRPr="00540CFC">
                  <w:rPr>
                    <w:i/>
                    <w:color w:val="EEECE1" w:themeColor="background2"/>
                    <w:sz w:val="96"/>
                    <w:szCs w:val="96"/>
                  </w:rPr>
                  <w:t xml:space="preserve"> </w:t>
                </w:r>
                <w:r w:rsidRPr="00540CFC">
                  <w:rPr>
                    <w:b/>
                    <w:i/>
                    <w:color w:val="EEECE1" w:themeColor="background2"/>
                    <w:sz w:val="96"/>
                    <w:szCs w:val="96"/>
                  </w:rPr>
                  <w:t>Εργασία</w:t>
                </w:r>
              </w:p>
            </w:tc>
          </w:tr>
          <w:tr w:rsidR="00C47F65">
            <w:tc>
              <w:tcPr>
                <w:tcW w:w="0" w:type="auto"/>
                <w:vAlign w:val="bottom"/>
              </w:tcPr>
              <w:p w:rsidR="00540CFC" w:rsidRPr="00540CFC" w:rsidRDefault="00C47F65" w:rsidP="00540CFC">
                <w:pPr>
                  <w:pStyle w:val="a9"/>
                  <w:rPr>
                    <w:color w:val="FFFFFF" w:themeColor="background1"/>
                  </w:rPr>
                </w:pPr>
                <w:r w:rsidRPr="00540CFC">
                  <w:rPr>
                    <w:b/>
                    <w:color w:val="FFFFFF" w:themeColor="background1"/>
                  </w:rPr>
                  <w:t>2017</w:t>
                </w:r>
                <w:r>
                  <w:rPr>
                    <w:color w:val="FFFFFF" w:themeColor="background1"/>
                  </w:rPr>
                  <w:t>-</w:t>
                </w:r>
                <w:r w:rsidRPr="00540CFC">
                  <w:rPr>
                    <w:b/>
                    <w:color w:val="FFFFFF" w:themeColor="background1"/>
                  </w:rPr>
                  <w:t>2018</w:t>
                </w:r>
              </w:p>
            </w:tc>
          </w:tr>
          <w:tr w:rsidR="00C47F65">
            <w:trPr>
              <w:trHeight w:val="1152"/>
            </w:trPr>
            <w:tc>
              <w:tcPr>
                <w:tcW w:w="0" w:type="auto"/>
                <w:vAlign w:val="bottom"/>
              </w:tcPr>
              <w:p w:rsidR="00C47F65" w:rsidRPr="00540CFC" w:rsidRDefault="00540CFC" w:rsidP="00540CFC">
                <w:pPr>
                  <w:ind w:firstLine="0"/>
                  <w:jc w:val="center"/>
                  <w:rPr>
                    <w:b/>
                    <w:i/>
                    <w:color w:val="FFFFFF" w:themeColor="background1"/>
                    <w:sz w:val="36"/>
                    <w:szCs w:val="36"/>
                  </w:rPr>
                </w:pPr>
                <w:r w:rsidRPr="00540CFC">
                  <w:rPr>
                    <w:b/>
                    <w:i/>
                    <w:color w:val="FFFFFF" w:themeColor="background1"/>
                    <w:sz w:val="36"/>
                    <w:szCs w:val="36"/>
                  </w:rPr>
                  <w:t>ΟΙΚΟΛΟΓΙΑ</w:t>
                </w:r>
              </w:p>
            </w:tc>
          </w:tr>
          <w:tr w:rsidR="00C47F65">
            <w:trPr>
              <w:trHeight w:val="432"/>
            </w:trPr>
            <w:tc>
              <w:tcPr>
                <w:tcW w:w="0" w:type="auto"/>
                <w:vAlign w:val="bottom"/>
              </w:tcPr>
              <w:p w:rsidR="00C47F65" w:rsidRDefault="00C47F65">
                <w:pPr>
                  <w:rPr>
                    <w:color w:val="1F497D" w:themeColor="text2"/>
                  </w:rPr>
                </w:pPr>
              </w:p>
            </w:tc>
          </w:tr>
        </w:tbl>
        <w:p w:rsidR="00C47F65" w:rsidRDefault="00307637">
          <w:pPr>
            <w:spacing w:after="200" w:line="276" w:lineRule="auto"/>
            <w:ind w:firstLine="0"/>
          </w:pPr>
          <w:r>
            <w:rPr>
              <w:noProof/>
            </w:rPr>
            <w:pict>
              <v:shapetype id="_x0000_t202" coordsize="21600,21600" o:spt="202" path="m,l,21600r21600,l21600,xe">
                <v:stroke joinstyle="miter"/>
                <v:path gradientshapeok="t" o:connecttype="rect"/>
              </v:shapetype>
              <v:shape id="Πλαίσιο κειμένου 244" o:spid="_x0000_s1026" type="#_x0000_t202" style="position:absolute;margin-left:0;margin-top:0;width:312.6pt;height:602pt;z-index:-251653120;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" filled="f" stroked="f" strokeweight=".5pt">
                <v:textbox style="mso-fit-shape-to-text:t" inset="0,0,0,0">
                  <w:txbxContent>
                    <w:p w:rsidR="00C47F65" w:rsidRDefault="00C47F65">
                      <w:r>
                        <w:rPr>
                          <w:noProof/>
                          <w:lang w:eastAsia="el-GR"/>
                        </w:rPr>
                        <w:drawing>
                          <wp:inline distT="0" distB="0" distL="0" distR="0">
                            <wp:extent cx="3603171" cy="7489371"/>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1862" cy="7486650"/>
                                    </a:xfrm>
                                    <a:prstGeom prst="rect">
                                      <a:avLst/>
                                    </a:prstGeom>
                                    <a:noFill/>
                                    <a:ln>
                                      <a:noFill/>
                                    </a:ln>
                                    <a:extLst/>
                                  </pic:spPr>
                                </pic:pic>
                              </a:graphicData>
                            </a:graphic>
                          </wp:inline>
                        </w:drawing>
                      </w:r>
                    </w:p>
                  </w:txbxContent>
                </v:textbox>
                <w10:wrap anchorx="margin" anchory="margin"/>
              </v:shape>
            </w:pict>
          </w:r>
          <w:r>
            <w:rPr>
              <w:noProof/>
            </w:rPr>
            <w:pict>
              <v:rect id="Ορθογώνιο 245" o:spid="_x0000_s1029" style="position:absolute;margin-left:0;margin-top:0;width:612pt;height:11in;z-index:-25165619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" fillcolor="#8db3e2 [1298]" stroked="f" strokeweight="2pt">
                <v:fill color2="#060e18 [642]" rotate="t" focusposition=".5,-52429f" focussize="" colors="0 #bec9e5;26214f #b4c1e1;1 #001a5e" focus="100%" type="gradientRadial"/>
                <w10:wrap anchorx="page" anchory="page"/>
              </v:rect>
            </w:pict>
          </w:r>
          <w:r>
            <w:rPr>
              <w:noProof/>
            </w:rPr>
            <w:pict>
              <v:rect id="Ορθογώνιο 6" o:spid="_x0000_s1028" style="position:absolute;margin-left:0;margin-top:0;width:8.3pt;height:66.2pt;z-index:251661312;visibility:visible;mso-wrap-style:square;mso-width-percent:115;mso-height-percent:0;mso-left-percent:150;mso-top-percent:70;mso-wrap-distance-left:9pt;mso-wrap-distance-top:0;mso-wrap-distance-right:9pt;mso-wrap-distance-bottom:0;mso-position-horizontal-relative:right-margin-area;mso-position-vertical-relative:page;mso-width-percent:115;mso-height-percent:0;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" fillcolor="#eeece1 [3214]" stroked="f" strokeweight="2pt">
                <w10:wrap anchorx="margin" anchory="page"/>
              </v:rect>
            </w:pict>
          </w:r>
          <w:r>
            <w:rPr>
              <w:noProof/>
            </w:rPr>
            <w:pict>
              <v:rect id="Ορθογώνιο 7" o:spid="_x0000_s1027" style="position:absolute;margin-left:0;margin-top:0;width:57.6pt;height:66.2pt;z-index:251662336;visibility:visible;mso-wrap-style:square;mso-width-percent:800;mso-height-percent:0;mso-left-percent:310;mso-top-percent:70;mso-wrap-distance-left:9pt;mso-wrap-distance-top:0;mso-wrap-distance-right:9pt;mso-wrap-distance-bottom:0;mso-position-horizontal-relative:right-margin-area;mso-position-vertical-relative:page;mso-width-percent:800;mso-height-percent: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" fillcolor="#eeece1 [3214]" stroked="f" strokeweight="2pt">
                <w10:wrap anchorx="margin" anchory="page"/>
              </v:rect>
            </w:pict>
          </w:r>
          <w:r w:rsidR="00C47F65">
            <w:rPr>
              <w:b/>
              <w:bCs/>
            </w:rPr>
            <w:br w:type="page"/>
          </w:r>
        </w:p>
      </w:sdtContent>
    </w:sdt>
    <w:p w:rsidR="00082298" w:rsidRDefault="00082298" w:rsidP="00082298">
      <w:pPr>
        <w:pStyle w:val="1"/>
      </w:pPr>
      <w:bookmarkStart w:id="0" w:name="_Toc509410675"/>
      <w:r>
        <w:lastRenderedPageBreak/>
        <w:t>ΠΕΡΙΕΧΟΜΕΝΑ</w:t>
      </w:r>
      <w:bookmarkEnd w:id="0"/>
    </w:p>
    <w:sdt>
      <w:sdtPr>
        <w:rPr>
          <w:rFonts w:ascii="Times New Roman" w:eastAsiaTheme="minorHAnsi" w:hAnsi="Times New Roman" w:cstheme="minorBidi"/>
          <w:b w:val="0"/>
          <w:bCs w:val="0"/>
          <w:color w:val="auto"/>
          <w:sz w:val="22"/>
          <w:szCs w:val="22"/>
        </w:rPr>
        <w:id w:val="-1510206494"/>
        <w:docPartObj>
          <w:docPartGallery w:val="Table of Contents"/>
          <w:docPartUnique/>
        </w:docPartObj>
      </w:sdtPr>
      <w:sdtContent>
        <w:p w:rsidR="00082298" w:rsidRDefault="00082298">
          <w:pPr>
            <w:pStyle w:val="aa"/>
          </w:pPr>
          <w:r>
            <w:t>Περιεχόμενα</w:t>
          </w:r>
        </w:p>
        <w:p w:rsidR="00082298" w:rsidRDefault="00307637">
          <w:pPr>
            <w:pStyle w:val="11"/>
            <w:tabs>
              <w:tab w:val="right" w:leader="dot" w:pos="9060"/>
            </w:tabs>
            <w:rPr>
              <w:noProof/>
            </w:rPr>
          </w:pPr>
          <w:r>
            <w:fldChar w:fldCharType="begin"/>
          </w:r>
          <w:r w:rsidR="00082298">
            <w:instrText xml:space="preserve"> TOC \o "1-3" \h \z \u </w:instrText>
          </w:r>
          <w:r>
            <w:fldChar w:fldCharType="separate"/>
          </w:r>
          <w:hyperlink w:anchor="_Toc509410675" w:history="1">
            <w:r w:rsidR="00082298" w:rsidRPr="00B67D9F">
              <w:rPr>
                <w:rStyle w:val="-"/>
                <w:noProof/>
              </w:rPr>
              <w:t>ΠΕΡΙΕΧΟΜΕΝΑ</w:t>
            </w:r>
            <w:r w:rsidR="00082298">
              <w:rPr>
                <w:noProof/>
                <w:webHidden/>
              </w:rPr>
              <w:tab/>
            </w:r>
            <w:r>
              <w:rPr>
                <w:noProof/>
                <w:webHidden/>
              </w:rPr>
              <w:fldChar w:fldCharType="begin"/>
            </w:r>
            <w:r w:rsidR="00082298">
              <w:rPr>
                <w:noProof/>
                <w:webHidden/>
              </w:rPr>
              <w:instrText xml:space="preserve"> PAGEREF _Toc509410675 \h </w:instrText>
            </w:r>
            <w:r>
              <w:rPr>
                <w:noProof/>
                <w:webHidden/>
              </w:rPr>
            </w:r>
            <w:r>
              <w:rPr>
                <w:noProof/>
                <w:webHidden/>
              </w:rPr>
              <w:fldChar w:fldCharType="separate"/>
            </w:r>
            <w:r w:rsidR="00082298">
              <w:rPr>
                <w:noProof/>
                <w:webHidden/>
              </w:rPr>
              <w:t>1</w:t>
            </w:r>
            <w:r>
              <w:rPr>
                <w:noProof/>
                <w:webHidden/>
              </w:rPr>
              <w:fldChar w:fldCharType="end"/>
            </w:r>
          </w:hyperlink>
        </w:p>
        <w:p w:rsidR="00082298" w:rsidRDefault="00307637">
          <w:pPr>
            <w:pStyle w:val="11"/>
            <w:tabs>
              <w:tab w:val="right" w:leader="dot" w:pos="9060"/>
            </w:tabs>
            <w:rPr>
              <w:noProof/>
            </w:rPr>
          </w:pPr>
          <w:hyperlink w:anchor="_Toc509410676" w:history="1">
            <w:r w:rsidR="00082298" w:rsidRPr="00B67D9F">
              <w:rPr>
                <w:rStyle w:val="-"/>
                <w:noProof/>
              </w:rPr>
              <w:t>Ecology</w:t>
            </w:r>
            <w:r w:rsidR="00082298">
              <w:rPr>
                <w:noProof/>
                <w:webHidden/>
              </w:rPr>
              <w:tab/>
            </w:r>
            <w:r>
              <w:rPr>
                <w:noProof/>
                <w:webHidden/>
              </w:rPr>
              <w:fldChar w:fldCharType="begin"/>
            </w:r>
            <w:r w:rsidR="00082298">
              <w:rPr>
                <w:noProof/>
                <w:webHidden/>
              </w:rPr>
              <w:instrText xml:space="preserve"> PAGEREF _Toc509410676 \h </w:instrText>
            </w:r>
            <w:r>
              <w:rPr>
                <w:noProof/>
                <w:webHidden/>
              </w:rPr>
            </w:r>
            <w:r>
              <w:rPr>
                <w:noProof/>
                <w:webHidden/>
              </w:rPr>
              <w:fldChar w:fldCharType="separate"/>
            </w:r>
            <w:r w:rsidR="00082298">
              <w:rPr>
                <w:noProof/>
                <w:webHidden/>
              </w:rPr>
              <w:t>2</w:t>
            </w:r>
            <w:r>
              <w:rPr>
                <w:noProof/>
                <w:webHidden/>
              </w:rPr>
              <w:fldChar w:fldCharType="end"/>
            </w:r>
          </w:hyperlink>
        </w:p>
        <w:p w:rsidR="00082298" w:rsidRDefault="00307637">
          <w:pPr>
            <w:pStyle w:val="20"/>
            <w:tabs>
              <w:tab w:val="right" w:leader="dot" w:pos="9060"/>
            </w:tabs>
            <w:rPr>
              <w:noProof/>
            </w:rPr>
          </w:pPr>
          <w:hyperlink w:anchor="_Toc509410677" w:history="1">
            <w:r w:rsidR="00082298" w:rsidRPr="00B67D9F">
              <w:rPr>
                <w:rStyle w:val="-"/>
                <w:noProof/>
                <w:lang w:val="en-US"/>
              </w:rPr>
              <w:t>Ecology 2</w:t>
            </w:r>
            <w:r w:rsidR="00082298">
              <w:rPr>
                <w:noProof/>
                <w:webHidden/>
              </w:rPr>
              <w:tab/>
            </w:r>
            <w:r>
              <w:rPr>
                <w:noProof/>
                <w:webHidden/>
              </w:rPr>
              <w:fldChar w:fldCharType="begin"/>
            </w:r>
            <w:r w:rsidR="00082298">
              <w:rPr>
                <w:noProof/>
                <w:webHidden/>
              </w:rPr>
              <w:instrText xml:space="preserve"> PAGEREF _Toc509410677 \h </w:instrText>
            </w:r>
            <w:r>
              <w:rPr>
                <w:noProof/>
                <w:webHidden/>
              </w:rPr>
            </w:r>
            <w:r>
              <w:rPr>
                <w:noProof/>
                <w:webHidden/>
              </w:rPr>
              <w:fldChar w:fldCharType="separate"/>
            </w:r>
            <w:r w:rsidR="00082298">
              <w:rPr>
                <w:noProof/>
                <w:webHidden/>
              </w:rPr>
              <w:t>2</w:t>
            </w:r>
            <w:r>
              <w:rPr>
                <w:noProof/>
                <w:webHidden/>
              </w:rPr>
              <w:fldChar w:fldCharType="end"/>
            </w:r>
          </w:hyperlink>
        </w:p>
        <w:p w:rsidR="00082298" w:rsidRDefault="00307637">
          <w:pPr>
            <w:pStyle w:val="11"/>
            <w:tabs>
              <w:tab w:val="right" w:leader="dot" w:pos="9060"/>
            </w:tabs>
            <w:rPr>
              <w:noProof/>
            </w:rPr>
          </w:pPr>
          <w:hyperlink w:anchor="_Toc509410678" w:history="1">
            <w:r w:rsidR="00082298" w:rsidRPr="00B67D9F">
              <w:rPr>
                <w:rStyle w:val="-"/>
                <w:noProof/>
                <w:lang w:val="en-US"/>
              </w:rPr>
              <w:t>Biodiversity</w:t>
            </w:r>
            <w:r w:rsidR="00082298">
              <w:rPr>
                <w:noProof/>
                <w:webHidden/>
              </w:rPr>
              <w:tab/>
            </w:r>
            <w:r>
              <w:rPr>
                <w:noProof/>
                <w:webHidden/>
              </w:rPr>
              <w:fldChar w:fldCharType="begin"/>
            </w:r>
            <w:r w:rsidR="00082298">
              <w:rPr>
                <w:noProof/>
                <w:webHidden/>
              </w:rPr>
              <w:instrText xml:space="preserve"> PAGEREF _Toc509410678 \h </w:instrText>
            </w:r>
            <w:r>
              <w:rPr>
                <w:noProof/>
                <w:webHidden/>
              </w:rPr>
            </w:r>
            <w:r>
              <w:rPr>
                <w:noProof/>
                <w:webHidden/>
              </w:rPr>
              <w:fldChar w:fldCharType="separate"/>
            </w:r>
            <w:r w:rsidR="00082298">
              <w:rPr>
                <w:noProof/>
                <w:webHidden/>
              </w:rPr>
              <w:t>3</w:t>
            </w:r>
            <w:r>
              <w:rPr>
                <w:noProof/>
                <w:webHidden/>
              </w:rPr>
              <w:fldChar w:fldCharType="end"/>
            </w:r>
          </w:hyperlink>
        </w:p>
        <w:p w:rsidR="00082298" w:rsidRDefault="00307637">
          <w:pPr>
            <w:pStyle w:val="20"/>
            <w:tabs>
              <w:tab w:val="right" w:leader="dot" w:pos="9060"/>
            </w:tabs>
            <w:rPr>
              <w:noProof/>
            </w:rPr>
          </w:pPr>
          <w:hyperlink w:anchor="_Toc509410679" w:history="1">
            <w:r w:rsidR="00082298" w:rsidRPr="00B67D9F">
              <w:rPr>
                <w:rStyle w:val="-"/>
                <w:noProof/>
                <w:lang w:val="en-US"/>
              </w:rPr>
              <w:t>Biodiversity 2</w:t>
            </w:r>
            <w:r w:rsidR="00082298">
              <w:rPr>
                <w:noProof/>
                <w:webHidden/>
              </w:rPr>
              <w:tab/>
            </w:r>
            <w:r>
              <w:rPr>
                <w:noProof/>
                <w:webHidden/>
              </w:rPr>
              <w:fldChar w:fldCharType="begin"/>
            </w:r>
            <w:r w:rsidR="00082298">
              <w:rPr>
                <w:noProof/>
                <w:webHidden/>
              </w:rPr>
              <w:instrText xml:space="preserve"> PAGEREF _Toc509410679 \h </w:instrText>
            </w:r>
            <w:r>
              <w:rPr>
                <w:noProof/>
                <w:webHidden/>
              </w:rPr>
            </w:r>
            <w:r>
              <w:rPr>
                <w:noProof/>
                <w:webHidden/>
              </w:rPr>
              <w:fldChar w:fldCharType="separate"/>
            </w:r>
            <w:r w:rsidR="00082298">
              <w:rPr>
                <w:noProof/>
                <w:webHidden/>
              </w:rPr>
              <w:t>3</w:t>
            </w:r>
            <w:r>
              <w:rPr>
                <w:noProof/>
                <w:webHidden/>
              </w:rPr>
              <w:fldChar w:fldCharType="end"/>
            </w:r>
          </w:hyperlink>
        </w:p>
        <w:p w:rsidR="00082298" w:rsidRDefault="00307637">
          <w:pPr>
            <w:pStyle w:val="11"/>
            <w:tabs>
              <w:tab w:val="right" w:leader="dot" w:pos="9060"/>
            </w:tabs>
            <w:rPr>
              <w:noProof/>
            </w:rPr>
          </w:pPr>
          <w:hyperlink w:anchor="_Toc509410680" w:history="1">
            <w:r w:rsidR="00082298" w:rsidRPr="00B67D9F">
              <w:rPr>
                <w:rStyle w:val="-"/>
                <w:noProof/>
                <w:lang w:val="en-US"/>
              </w:rPr>
              <w:t>Traits of individual organisms</w:t>
            </w:r>
            <w:r w:rsidR="00082298">
              <w:rPr>
                <w:noProof/>
                <w:webHidden/>
              </w:rPr>
              <w:tab/>
            </w:r>
            <w:r>
              <w:rPr>
                <w:noProof/>
                <w:webHidden/>
              </w:rPr>
              <w:fldChar w:fldCharType="begin"/>
            </w:r>
            <w:r w:rsidR="00082298">
              <w:rPr>
                <w:noProof/>
                <w:webHidden/>
              </w:rPr>
              <w:instrText xml:space="preserve"> PAGEREF _Toc509410680 \h </w:instrText>
            </w:r>
            <w:r>
              <w:rPr>
                <w:noProof/>
                <w:webHidden/>
              </w:rPr>
            </w:r>
            <w:r>
              <w:rPr>
                <w:noProof/>
                <w:webHidden/>
              </w:rPr>
              <w:fldChar w:fldCharType="separate"/>
            </w:r>
            <w:r w:rsidR="00082298">
              <w:rPr>
                <w:noProof/>
                <w:webHidden/>
              </w:rPr>
              <w:t>4</w:t>
            </w:r>
            <w:r>
              <w:rPr>
                <w:noProof/>
                <w:webHidden/>
              </w:rPr>
              <w:fldChar w:fldCharType="end"/>
            </w:r>
          </w:hyperlink>
        </w:p>
        <w:p w:rsidR="00082298" w:rsidRDefault="00307637">
          <w:pPr>
            <w:pStyle w:val="20"/>
            <w:tabs>
              <w:tab w:val="right" w:leader="dot" w:pos="9060"/>
            </w:tabs>
            <w:rPr>
              <w:noProof/>
            </w:rPr>
          </w:pPr>
          <w:hyperlink w:anchor="_Toc509410681" w:history="1">
            <w:r w:rsidR="00082298" w:rsidRPr="00B67D9F">
              <w:rPr>
                <w:rStyle w:val="-"/>
                <w:noProof/>
                <w:lang w:val="en-US"/>
              </w:rPr>
              <w:t>Traits of individual organisms 2</w:t>
            </w:r>
            <w:r w:rsidR="00082298">
              <w:rPr>
                <w:noProof/>
                <w:webHidden/>
              </w:rPr>
              <w:tab/>
            </w:r>
            <w:r>
              <w:rPr>
                <w:noProof/>
                <w:webHidden/>
              </w:rPr>
              <w:fldChar w:fldCharType="begin"/>
            </w:r>
            <w:r w:rsidR="00082298">
              <w:rPr>
                <w:noProof/>
                <w:webHidden/>
              </w:rPr>
              <w:instrText xml:space="preserve"> PAGEREF _Toc509410681 \h </w:instrText>
            </w:r>
            <w:r>
              <w:rPr>
                <w:noProof/>
                <w:webHidden/>
              </w:rPr>
            </w:r>
            <w:r>
              <w:rPr>
                <w:noProof/>
                <w:webHidden/>
              </w:rPr>
              <w:fldChar w:fldCharType="separate"/>
            </w:r>
            <w:r w:rsidR="00082298">
              <w:rPr>
                <w:noProof/>
                <w:webHidden/>
              </w:rPr>
              <w:t>4</w:t>
            </w:r>
            <w:r>
              <w:rPr>
                <w:noProof/>
                <w:webHidden/>
              </w:rPr>
              <w:fldChar w:fldCharType="end"/>
            </w:r>
          </w:hyperlink>
        </w:p>
        <w:p w:rsidR="00082298" w:rsidRDefault="00307637">
          <w:pPr>
            <w:pStyle w:val="11"/>
            <w:tabs>
              <w:tab w:val="right" w:leader="dot" w:pos="9060"/>
            </w:tabs>
            <w:rPr>
              <w:noProof/>
            </w:rPr>
          </w:pPr>
          <w:hyperlink w:anchor="_Toc509410682" w:history="1">
            <w:r w:rsidR="00082298" w:rsidRPr="00B67D9F">
              <w:rPr>
                <w:rStyle w:val="-"/>
                <w:noProof/>
                <w:lang w:val="en-US"/>
              </w:rPr>
              <w:t>Biosphere</w:t>
            </w:r>
            <w:r w:rsidR="00082298">
              <w:rPr>
                <w:noProof/>
                <w:webHidden/>
              </w:rPr>
              <w:tab/>
            </w:r>
            <w:r>
              <w:rPr>
                <w:noProof/>
                <w:webHidden/>
              </w:rPr>
              <w:fldChar w:fldCharType="begin"/>
            </w:r>
            <w:r w:rsidR="00082298">
              <w:rPr>
                <w:noProof/>
                <w:webHidden/>
              </w:rPr>
              <w:instrText xml:space="preserve"> PAGEREF _Toc509410682 \h </w:instrText>
            </w:r>
            <w:r>
              <w:rPr>
                <w:noProof/>
                <w:webHidden/>
              </w:rPr>
            </w:r>
            <w:r>
              <w:rPr>
                <w:noProof/>
                <w:webHidden/>
              </w:rPr>
              <w:fldChar w:fldCharType="separate"/>
            </w:r>
            <w:r w:rsidR="00082298">
              <w:rPr>
                <w:noProof/>
                <w:webHidden/>
              </w:rPr>
              <w:t>5</w:t>
            </w:r>
            <w:r>
              <w:rPr>
                <w:noProof/>
                <w:webHidden/>
              </w:rPr>
              <w:fldChar w:fldCharType="end"/>
            </w:r>
          </w:hyperlink>
        </w:p>
        <w:p w:rsidR="00082298" w:rsidRDefault="00307637">
          <w:pPr>
            <w:pStyle w:val="20"/>
            <w:tabs>
              <w:tab w:val="right" w:leader="dot" w:pos="9060"/>
            </w:tabs>
            <w:rPr>
              <w:noProof/>
            </w:rPr>
          </w:pPr>
          <w:hyperlink w:anchor="_Toc509410683" w:history="1">
            <w:r w:rsidR="00082298" w:rsidRPr="00B67D9F">
              <w:rPr>
                <w:rStyle w:val="-"/>
                <w:noProof/>
                <w:lang w:val="en-US"/>
              </w:rPr>
              <w:t>Biosphere 2</w:t>
            </w:r>
            <w:r w:rsidR="00082298">
              <w:rPr>
                <w:noProof/>
                <w:webHidden/>
              </w:rPr>
              <w:tab/>
            </w:r>
            <w:r>
              <w:rPr>
                <w:noProof/>
                <w:webHidden/>
              </w:rPr>
              <w:fldChar w:fldCharType="begin"/>
            </w:r>
            <w:r w:rsidR="00082298">
              <w:rPr>
                <w:noProof/>
                <w:webHidden/>
              </w:rPr>
              <w:instrText xml:space="preserve"> PAGEREF _Toc509410683 \h </w:instrText>
            </w:r>
            <w:r>
              <w:rPr>
                <w:noProof/>
                <w:webHidden/>
              </w:rPr>
            </w:r>
            <w:r>
              <w:rPr>
                <w:noProof/>
                <w:webHidden/>
              </w:rPr>
              <w:fldChar w:fldCharType="separate"/>
            </w:r>
            <w:r w:rsidR="00082298">
              <w:rPr>
                <w:noProof/>
                <w:webHidden/>
              </w:rPr>
              <w:t>5</w:t>
            </w:r>
            <w:r>
              <w:rPr>
                <w:noProof/>
                <w:webHidden/>
              </w:rPr>
              <w:fldChar w:fldCharType="end"/>
            </w:r>
          </w:hyperlink>
        </w:p>
        <w:p w:rsidR="00082298" w:rsidRDefault="00307637">
          <w:pPr>
            <w:pStyle w:val="11"/>
            <w:tabs>
              <w:tab w:val="right" w:leader="dot" w:pos="9060"/>
            </w:tabs>
            <w:rPr>
              <w:noProof/>
            </w:rPr>
          </w:pPr>
          <w:hyperlink w:anchor="_Toc509410684" w:history="1">
            <w:r w:rsidR="00082298" w:rsidRPr="00B67D9F">
              <w:rPr>
                <w:rStyle w:val="-"/>
                <w:noProof/>
                <w:lang w:val="en-US"/>
              </w:rPr>
              <w:t>Cognitive ecology</w:t>
            </w:r>
            <w:r w:rsidR="00082298">
              <w:rPr>
                <w:noProof/>
                <w:webHidden/>
              </w:rPr>
              <w:tab/>
            </w:r>
            <w:r>
              <w:rPr>
                <w:noProof/>
                <w:webHidden/>
              </w:rPr>
              <w:fldChar w:fldCharType="begin"/>
            </w:r>
            <w:r w:rsidR="00082298">
              <w:rPr>
                <w:noProof/>
                <w:webHidden/>
              </w:rPr>
              <w:instrText xml:space="preserve"> PAGEREF _Toc509410684 \h </w:instrText>
            </w:r>
            <w:r>
              <w:rPr>
                <w:noProof/>
                <w:webHidden/>
              </w:rPr>
            </w:r>
            <w:r>
              <w:rPr>
                <w:noProof/>
                <w:webHidden/>
              </w:rPr>
              <w:fldChar w:fldCharType="separate"/>
            </w:r>
            <w:r w:rsidR="00082298">
              <w:rPr>
                <w:noProof/>
                <w:webHidden/>
              </w:rPr>
              <w:t>6</w:t>
            </w:r>
            <w:r>
              <w:rPr>
                <w:noProof/>
                <w:webHidden/>
              </w:rPr>
              <w:fldChar w:fldCharType="end"/>
            </w:r>
          </w:hyperlink>
        </w:p>
        <w:p w:rsidR="00082298" w:rsidRDefault="00307637">
          <w:pPr>
            <w:pStyle w:val="20"/>
            <w:tabs>
              <w:tab w:val="right" w:leader="dot" w:pos="9060"/>
            </w:tabs>
            <w:rPr>
              <w:noProof/>
            </w:rPr>
          </w:pPr>
          <w:hyperlink w:anchor="_Toc509410685" w:history="1">
            <w:r w:rsidR="00082298" w:rsidRPr="00B67D9F">
              <w:rPr>
                <w:rStyle w:val="-"/>
                <w:noProof/>
                <w:lang w:val="en-US"/>
              </w:rPr>
              <w:t>Cognitive ecology 2</w:t>
            </w:r>
            <w:r w:rsidR="00082298">
              <w:rPr>
                <w:noProof/>
                <w:webHidden/>
              </w:rPr>
              <w:tab/>
            </w:r>
            <w:r>
              <w:rPr>
                <w:noProof/>
                <w:webHidden/>
              </w:rPr>
              <w:fldChar w:fldCharType="begin"/>
            </w:r>
            <w:r w:rsidR="00082298">
              <w:rPr>
                <w:noProof/>
                <w:webHidden/>
              </w:rPr>
              <w:instrText xml:space="preserve"> PAGEREF _Toc509410685 \h </w:instrText>
            </w:r>
            <w:r>
              <w:rPr>
                <w:noProof/>
                <w:webHidden/>
              </w:rPr>
            </w:r>
            <w:r>
              <w:rPr>
                <w:noProof/>
                <w:webHidden/>
              </w:rPr>
              <w:fldChar w:fldCharType="separate"/>
            </w:r>
            <w:r w:rsidR="00082298">
              <w:rPr>
                <w:noProof/>
                <w:webHidden/>
              </w:rPr>
              <w:t>6</w:t>
            </w:r>
            <w:r>
              <w:rPr>
                <w:noProof/>
                <w:webHidden/>
              </w:rPr>
              <w:fldChar w:fldCharType="end"/>
            </w:r>
          </w:hyperlink>
        </w:p>
        <w:p w:rsidR="00082298" w:rsidRDefault="00307637">
          <w:pPr>
            <w:pStyle w:val="11"/>
            <w:tabs>
              <w:tab w:val="right" w:leader="dot" w:pos="9060"/>
            </w:tabs>
            <w:rPr>
              <w:noProof/>
            </w:rPr>
          </w:pPr>
          <w:hyperlink w:anchor="_Toc509410686" w:history="1">
            <w:r w:rsidR="00082298" w:rsidRPr="00B67D9F">
              <w:rPr>
                <w:rStyle w:val="-"/>
                <w:noProof/>
              </w:rPr>
              <w:t>Η ΟΙΚΟΓΕΝΕΙΑ ΜΟΥ</w:t>
            </w:r>
            <w:r w:rsidR="00082298" w:rsidRPr="00B67D9F">
              <w:rPr>
                <w:rStyle w:val="-"/>
                <w:noProof/>
                <w:lang w:eastAsia="el-GR"/>
              </w:rPr>
              <w:drawing>
                <wp:inline distT="0" distB="0" distL="0" distR="0">
                  <wp:extent cx="5486400" cy="3200400"/>
                  <wp:effectExtent l="0" t="19050" r="0" b="38100"/>
                  <wp:docPr id="21" name="Διάγραμμα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082298">
              <w:rPr>
                <w:noProof/>
                <w:webHidden/>
              </w:rPr>
              <w:tab/>
            </w:r>
            <w:r>
              <w:rPr>
                <w:noProof/>
                <w:webHidden/>
              </w:rPr>
              <w:fldChar w:fldCharType="begin"/>
            </w:r>
            <w:r w:rsidR="00082298">
              <w:rPr>
                <w:noProof/>
                <w:webHidden/>
              </w:rPr>
              <w:instrText xml:space="preserve"> PAGEREF _Toc509410686 \h </w:instrText>
            </w:r>
            <w:r>
              <w:rPr>
                <w:noProof/>
                <w:webHidden/>
              </w:rPr>
            </w:r>
            <w:r>
              <w:rPr>
                <w:noProof/>
                <w:webHidden/>
              </w:rPr>
              <w:fldChar w:fldCharType="separate"/>
            </w:r>
            <w:r w:rsidR="00082298">
              <w:rPr>
                <w:noProof/>
                <w:webHidden/>
              </w:rPr>
              <w:t>7</w:t>
            </w:r>
            <w:r>
              <w:rPr>
                <w:noProof/>
                <w:webHidden/>
              </w:rPr>
              <w:fldChar w:fldCharType="end"/>
            </w:r>
          </w:hyperlink>
        </w:p>
        <w:p w:rsidR="00082298" w:rsidRDefault="00307637">
          <w:r>
            <w:fldChar w:fldCharType="end"/>
          </w:r>
        </w:p>
      </w:sdtContent>
    </w:sdt>
    <w:p w:rsidR="00082298" w:rsidRDefault="00082298" w:rsidP="00082298">
      <w:pPr>
        <w:pStyle w:val="1"/>
      </w:pPr>
      <w:r>
        <w:br w:type="page"/>
      </w:r>
    </w:p>
    <w:p w:rsidR="00294D47" w:rsidRPr="00D6409E" w:rsidRDefault="00294D47" w:rsidP="00D6409E">
      <w:pPr>
        <w:pStyle w:val="1"/>
      </w:pPr>
      <w:bookmarkStart w:id="1" w:name="_Toc509410676"/>
      <w:proofErr w:type="spellStart"/>
      <w:r w:rsidRPr="00D6409E">
        <w:lastRenderedPageBreak/>
        <w:t>Ecology</w:t>
      </w:r>
      <w:bookmarkEnd w:id="1"/>
      <w:proofErr w:type="spellEnd"/>
    </w:p>
    <w:p w:rsidR="008E1860" w:rsidRDefault="008E1860">
      <w:pPr>
        <w:rPr>
          <w:lang w:val="en-US"/>
        </w:rPr>
      </w:pPr>
      <w:r w:rsidRPr="008E1860">
        <w:rPr>
          <w:lang w:val="en-US"/>
        </w:rPr>
        <w:t xml:space="preserve">Ecology (from Greek: </w:t>
      </w:r>
      <w:proofErr w:type="spellStart"/>
      <w:r w:rsidRPr="008E1860">
        <w:t>οἶκος</w:t>
      </w:r>
      <w:proofErr w:type="spellEnd"/>
      <w:r w:rsidRPr="008E1860">
        <w:rPr>
          <w:lang w:val="en-US"/>
        </w:rPr>
        <w:t>, "house", or "environment"; -</w:t>
      </w:r>
      <w:r w:rsidRPr="008E1860">
        <w:t>λογία</w:t>
      </w:r>
      <w:r w:rsidRPr="008E1860">
        <w:rPr>
          <w:lang w:val="en-US"/>
        </w:rPr>
        <w:t>, "study of"</w:t>
      </w:r>
      <w:proofErr w:type="gramStart"/>
      <w:r w:rsidRPr="008E1860">
        <w:rPr>
          <w:lang w:val="en-US"/>
        </w:rPr>
        <w:t>)[</w:t>
      </w:r>
      <w:proofErr w:type="gramEnd"/>
      <w:r w:rsidRPr="008E1860">
        <w:rPr>
          <w:lang w:val="en-US"/>
        </w:rPr>
        <w:t xml:space="preserve">A] is the branch of biology[1] which studies the interactions among organisms and their environment. Objects of study include interactions of organisms with each other and with </w:t>
      </w:r>
      <w:ins w:id="2" w:author="Jim" w:date="2018-03-26T16:10:00Z">
        <w:r w:rsidR="00C91BE8">
          <w:rPr>
            <w:lang w:val="en-US"/>
          </w:rPr>
          <w:t xml:space="preserve">dead </w:t>
        </w:r>
      </w:ins>
      <w:del w:id="3" w:author="Jim" w:date="2018-03-26T16:10:00Z">
        <w:r w:rsidRPr="008E1860" w:rsidDel="00C91BE8">
          <w:rPr>
            <w:lang w:val="en-US"/>
          </w:rPr>
          <w:delText>abiotic</w:delText>
        </w:r>
      </w:del>
      <w:r w:rsidRPr="008E1860">
        <w:rPr>
          <w:lang w:val="en-US"/>
        </w:rPr>
        <w:t xml:space="preserve"> components of their environment. Topics of interest include the biodiversity, distribution, bi</w:t>
      </w:r>
      <w:bookmarkStart w:id="4" w:name="_GoBack"/>
      <w:bookmarkEnd w:id="4"/>
      <w:r w:rsidRPr="008E1860">
        <w:rPr>
          <w:lang w:val="en-US"/>
        </w:rPr>
        <w:t xml:space="preserve">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8E1860">
        <w:rPr>
          <w:lang w:val="en-US"/>
        </w:rPr>
        <w:t>pedogenesis</w:t>
      </w:r>
      <w:proofErr w:type="spellEnd"/>
      <w:r w:rsidRPr="008E1860">
        <w:rPr>
          <w:lang w:val="en-US"/>
        </w:rPr>
        <w:t xml:space="preserve">, nutrient cycling, and niche construction, regulate the flux of energy and matter through an environment. These processes are sustained by organisms with </w:t>
      </w:r>
      <w:ins w:id="5" w:author="Jim" w:date="2018-03-26T16:12:00Z">
        <w:r w:rsidR="00C91BE8">
          <w:rPr>
            <w:lang w:val="en-US"/>
          </w:rPr>
          <w:t xml:space="preserve">certain </w:t>
        </w:r>
      </w:ins>
      <w:del w:id="6" w:author="Jim" w:date="2018-03-26T16:12:00Z">
        <w:r w:rsidRPr="008E1860" w:rsidDel="00C91BE8">
          <w:rPr>
            <w:lang w:val="en-US"/>
          </w:rPr>
          <w:delText>specific</w:delText>
        </w:r>
      </w:del>
      <w:r w:rsidRPr="008E1860">
        <w:rPr>
          <w:lang w:val="en-US"/>
        </w:rPr>
        <w:t xml:space="preserve"> life history traits. Biodiversity means the varieties of species, genes, and ecosystems, enhances certain ecosystem services.</w:t>
      </w:r>
    </w:p>
    <w:p w:rsidR="00D6409E" w:rsidRDefault="00D6409E" w:rsidP="00D6409E">
      <w:pPr>
        <w:pStyle w:val="2"/>
        <w:rPr>
          <w:lang w:val="en-US"/>
        </w:rPr>
      </w:pPr>
      <w:bookmarkStart w:id="7" w:name="_Toc509410677"/>
      <w:r>
        <w:rPr>
          <w:lang w:val="en-US"/>
        </w:rPr>
        <w:t>Ecology 2</w:t>
      </w:r>
      <w:bookmarkEnd w:id="7"/>
    </w:p>
    <w:p w:rsidR="008E1860" w:rsidRDefault="00D6409E">
      <w:pPr>
        <w:rPr>
          <w:lang w:val="en-US"/>
        </w:rPr>
      </w:pPr>
      <w:r w:rsidRPr="00D6409E">
        <w:rPr>
          <w:lang w:val="en-US"/>
        </w:rPr>
        <w:t xml:space="preserve">Ecology (from Greek: </w:t>
      </w:r>
      <w:proofErr w:type="spellStart"/>
      <w:r w:rsidRPr="00D6409E">
        <w:rPr>
          <w:lang w:val="en-US"/>
        </w:rPr>
        <w:t>οἶκος</w:t>
      </w:r>
      <w:proofErr w:type="spellEnd"/>
      <w:r w:rsidRPr="00D6409E">
        <w:rPr>
          <w:lang w:val="en-US"/>
        </w:rPr>
        <w:t>, "house", or "environment"; -</w:t>
      </w:r>
      <w:proofErr w:type="spellStart"/>
      <w:r w:rsidRPr="00D6409E">
        <w:rPr>
          <w:lang w:val="en-US"/>
        </w:rPr>
        <w:t>λογία</w:t>
      </w:r>
      <w:proofErr w:type="spellEnd"/>
      <w:r w:rsidRPr="00D6409E">
        <w:rPr>
          <w:lang w:val="en-US"/>
        </w:rPr>
        <w:t>, "study of"</w:t>
      </w:r>
      <w:proofErr w:type="gramStart"/>
      <w:r w:rsidRPr="00D6409E">
        <w:rPr>
          <w:lang w:val="en-US"/>
        </w:rPr>
        <w:t>)[</w:t>
      </w:r>
      <w:proofErr w:type="gramEnd"/>
      <w:r w:rsidRPr="00D6409E">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w:t>
      </w:r>
      <w:proofErr w:type="spellStart"/>
      <w:r w:rsidRPr="00D6409E">
        <w:rPr>
          <w:lang w:val="en-US"/>
        </w:rPr>
        <w:t>pedogenesis</w:t>
      </w:r>
      <w:proofErr w:type="spellEnd"/>
      <w:r w:rsidRPr="00D6409E">
        <w:rPr>
          <w:lang w:val="en-US"/>
        </w:rPr>
        <w:t>,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r w:rsidR="008E1860">
        <w:rPr>
          <w:lang w:val="en-US"/>
        </w:rPr>
        <w:br w:type="page"/>
      </w:r>
    </w:p>
    <w:p w:rsidR="00294D47" w:rsidRDefault="00294D47" w:rsidP="00D6409E">
      <w:pPr>
        <w:pStyle w:val="1"/>
        <w:rPr>
          <w:lang w:val="en-US"/>
        </w:rPr>
      </w:pPr>
      <w:bookmarkStart w:id="8" w:name="_Toc509410678"/>
      <w:r w:rsidRPr="00294D47">
        <w:rPr>
          <w:lang w:val="en-US"/>
        </w:rPr>
        <w:lastRenderedPageBreak/>
        <w:t>Biodiversity</w:t>
      </w:r>
      <w:bookmarkEnd w:id="8"/>
    </w:p>
    <w:p w:rsidR="008E1860" w:rsidRDefault="008E1860">
      <w:pPr>
        <w:rPr>
          <w:lang w:val="en-US"/>
        </w:rPr>
      </w:pPr>
      <w:r w:rsidRPr="008E1860">
        <w:rPr>
          <w:lang w:val="en-US"/>
        </w:rPr>
        <w:t xml:space="preserve">Biodiversity (an abbreviation of "biological diversity") describes the diversity of life from genes to ecosystems and spans every level of </w:t>
      </w:r>
      <w:ins w:id="9" w:author="Jim" w:date="2018-03-26T16:13:00Z">
        <w:r w:rsidR="000159D4">
          <w:rPr>
            <w:lang w:val="en-US"/>
          </w:rPr>
          <w:t xml:space="preserve">physical </w:t>
        </w:r>
      </w:ins>
      <w:del w:id="10" w:author="Jim" w:date="2018-03-26T16:13:00Z">
        <w:r w:rsidRPr="008E1860" w:rsidDel="00C91BE8">
          <w:rPr>
            <w:lang w:val="en-US"/>
          </w:rPr>
          <w:delText>biolog</w:delText>
        </w:r>
      </w:del>
      <w:del w:id="11" w:author="Jim" w:date="2018-03-26T16:12:00Z">
        <w:r w:rsidRPr="008E1860" w:rsidDel="00C91BE8">
          <w:rPr>
            <w:lang w:val="en-US"/>
          </w:rPr>
          <w:delText>ical</w:delText>
        </w:r>
      </w:del>
      <w:r w:rsidRPr="008E1860">
        <w:rPr>
          <w:lang w:val="en-US"/>
        </w:rPr>
        <w:t xml:space="preserve"> organization. The term has several interpretations, and there are many ways to index, measure, characterize, and represent its </w:t>
      </w:r>
      <w:proofErr w:type="spellStart"/>
      <w:ins w:id="12" w:author="Jim" w:date="2018-03-26T16:13:00Z">
        <w:r w:rsidR="000159D4">
          <w:rPr>
            <w:lang w:val="en-US"/>
          </w:rPr>
          <w:t>margled</w:t>
        </w:r>
        <w:proofErr w:type="spellEnd"/>
        <w:r w:rsidR="000159D4">
          <w:rPr>
            <w:lang w:val="en-US"/>
          </w:rPr>
          <w:t xml:space="preserve"> </w:t>
        </w:r>
      </w:ins>
      <w:del w:id="13" w:author="Jim" w:date="2018-03-26T16:13:00Z">
        <w:r w:rsidRPr="008E1860" w:rsidDel="000159D4">
          <w:rPr>
            <w:lang w:val="en-US"/>
          </w:rPr>
          <w:delText>complex</w:delText>
        </w:r>
      </w:del>
      <w:r w:rsidRPr="008E1860">
        <w:rPr>
          <w:lang w:val="en-US"/>
        </w:rPr>
        <w:t xml:space="preserve">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8E1860">
        <w:rPr>
          <w:lang w:val="en-US"/>
        </w:rPr>
        <w:t>services[</w:t>
      </w:r>
      <w:proofErr w:type="gramEnd"/>
      <w:r w:rsidRPr="008E1860">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D6409E" w:rsidRDefault="00D6409E" w:rsidP="00D6409E">
      <w:pPr>
        <w:pStyle w:val="2"/>
        <w:rPr>
          <w:lang w:val="en-US"/>
        </w:rPr>
      </w:pPr>
      <w:bookmarkStart w:id="14" w:name="_Toc509410679"/>
      <w:r>
        <w:rPr>
          <w:lang w:val="en-US"/>
        </w:rPr>
        <w:t>Biodiversity 2</w:t>
      </w:r>
      <w:bookmarkEnd w:id="14"/>
    </w:p>
    <w:p w:rsidR="008E1860" w:rsidRDefault="00D6409E">
      <w:pPr>
        <w:rPr>
          <w:lang w:val="en-US"/>
        </w:rPr>
      </w:pPr>
      <w:r w:rsidRPr="00D6409E">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D6409E">
        <w:rPr>
          <w:lang w:val="en-US"/>
        </w:rPr>
        <w:t>services[</w:t>
      </w:r>
      <w:proofErr w:type="gramEnd"/>
      <w:r w:rsidRPr="00D6409E">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r w:rsidR="008E1860">
        <w:rPr>
          <w:lang w:val="en-US"/>
        </w:rPr>
        <w:br w:type="page"/>
      </w:r>
    </w:p>
    <w:p w:rsidR="00294D47" w:rsidRDefault="00294D47" w:rsidP="00D6409E">
      <w:pPr>
        <w:pStyle w:val="1"/>
        <w:rPr>
          <w:lang w:val="en-US"/>
        </w:rPr>
      </w:pPr>
      <w:bookmarkStart w:id="15" w:name="_Toc509410680"/>
      <w:r>
        <w:rPr>
          <w:lang w:val="en-US"/>
        </w:rPr>
        <w:lastRenderedPageBreak/>
        <w:t>T</w:t>
      </w:r>
      <w:r w:rsidRPr="00294D47">
        <w:rPr>
          <w:lang w:val="en-US"/>
        </w:rPr>
        <w:t>raits of individual organisms</w:t>
      </w:r>
      <w:bookmarkEnd w:id="15"/>
    </w:p>
    <w:p w:rsidR="008E1860" w:rsidRDefault="008E1860">
      <w:pPr>
        <w:rPr>
          <w:lang w:val="en-US"/>
        </w:rPr>
      </w:pPr>
      <w:r w:rsidRPr="008E1860">
        <w:rPr>
          <w:lang w:val="en-US"/>
        </w:rPr>
        <w:t xml:space="preserve">Understanding traits of individual organisms helps explain patterns and processes at other levels of organization including populations, communities, and ecosystems. Several areas of ecology of evolution that focus on such traits are life history theory, </w:t>
      </w:r>
      <w:proofErr w:type="spellStart"/>
      <w:r w:rsidRPr="008E1860">
        <w:rPr>
          <w:lang w:val="en-US"/>
        </w:rPr>
        <w:t>ecophysiology</w:t>
      </w:r>
      <w:proofErr w:type="spellEnd"/>
      <w:r w:rsidRPr="008E1860">
        <w:rPr>
          <w:lang w:val="en-US"/>
        </w:rPr>
        <w:t xml:space="preserve">, metabolic theory of ecology, and Ethology. Examples of such traits include features of an </w:t>
      </w:r>
      <w:proofErr w:type="gramStart"/>
      <w:r w:rsidRPr="008E1860">
        <w:rPr>
          <w:lang w:val="en-US"/>
        </w:rPr>
        <w:t>organisms</w:t>
      </w:r>
      <w:proofErr w:type="gramEnd"/>
      <w:r w:rsidRPr="008E1860">
        <w:rPr>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D6409E" w:rsidRDefault="00D6409E" w:rsidP="00D6409E">
      <w:pPr>
        <w:pStyle w:val="2"/>
        <w:rPr>
          <w:lang w:val="en-US"/>
        </w:rPr>
      </w:pPr>
      <w:bookmarkStart w:id="16" w:name="_Toc509410681"/>
      <w:r>
        <w:rPr>
          <w:lang w:val="en-US"/>
        </w:rPr>
        <w:t>T</w:t>
      </w:r>
      <w:r w:rsidRPr="00D6409E">
        <w:rPr>
          <w:lang w:val="en-US"/>
        </w:rPr>
        <w:t xml:space="preserve">raits of individual organisms </w:t>
      </w:r>
      <w:r>
        <w:rPr>
          <w:lang w:val="en-US"/>
        </w:rPr>
        <w:t>2</w:t>
      </w:r>
      <w:bookmarkEnd w:id="16"/>
    </w:p>
    <w:p w:rsidR="00D07587" w:rsidRDefault="00D6409E">
      <w:pPr>
        <w:rPr>
          <w:lang w:val="en-US"/>
        </w:rPr>
      </w:pPr>
      <w:r w:rsidRPr="00D6409E">
        <w:rPr>
          <w:lang w:val="en-US"/>
        </w:rPr>
        <w:t xml:space="preserve">Understanding traits of individual organisms helps explain patterns and processes at other levels of organization including populations, communities, and ecosystems. Several areas of ecology of evolution that focus on such traits are life history theory, </w:t>
      </w:r>
      <w:proofErr w:type="spellStart"/>
      <w:r w:rsidRPr="00D6409E">
        <w:rPr>
          <w:lang w:val="en-US"/>
        </w:rPr>
        <w:t>ecophysiology</w:t>
      </w:r>
      <w:proofErr w:type="spellEnd"/>
      <w:r w:rsidRPr="00D6409E">
        <w:rPr>
          <w:lang w:val="en-US"/>
        </w:rPr>
        <w:t xml:space="preserve">, metabolic theory of ecology, and Ethology. Examples of such traits include features of an </w:t>
      </w:r>
      <w:proofErr w:type="gramStart"/>
      <w:r w:rsidRPr="00D6409E">
        <w:rPr>
          <w:lang w:val="en-US"/>
        </w:rPr>
        <w:t>organisms</w:t>
      </w:r>
      <w:proofErr w:type="gramEnd"/>
      <w:r w:rsidRPr="00D6409E">
        <w:rPr>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tbl>
      <w:tblPr>
        <w:tblStyle w:val="1-10"/>
        <w:tblW w:w="0" w:type="auto"/>
        <w:tblLook w:val="04A0"/>
      </w:tblPr>
      <w:tblGrid>
        <w:gridCol w:w="2321"/>
        <w:gridCol w:w="1756"/>
        <w:gridCol w:w="2887"/>
        <w:gridCol w:w="1115"/>
        <w:gridCol w:w="17"/>
        <w:gridCol w:w="1190"/>
      </w:tblGrid>
      <w:tr w:rsidR="00B659BF" w:rsidRPr="00B659BF" w:rsidTr="00082298">
        <w:trPr>
          <w:cnfStyle w:val="100000000000"/>
        </w:trPr>
        <w:tc>
          <w:tcPr>
            <w:cnfStyle w:val="001000000100"/>
            <w:tcW w:w="2321" w:type="dxa"/>
            <w:tcBorders>
              <w:top w:val="single" w:sz="4" w:space="0" w:color="auto"/>
              <w:left w:val="single" w:sz="4" w:space="0" w:color="auto"/>
              <w:bottom w:val="single" w:sz="4" w:space="0" w:color="auto"/>
              <w:right w:val="single" w:sz="4" w:space="0" w:color="auto"/>
            </w:tcBorders>
            <w:shd w:val="clear" w:color="auto" w:fill="4F81BD" w:themeFill="accent1"/>
          </w:tcPr>
          <w:p w:rsidR="00D07587" w:rsidRPr="00B659BF" w:rsidRDefault="00D07587" w:rsidP="00D30D5E">
            <w:pPr>
              <w:ind w:firstLine="0"/>
              <w:jc w:val="center"/>
              <w:rPr>
                <w:b w:val="0"/>
                <w:lang w:val="en-US"/>
              </w:rPr>
            </w:pPr>
            <w:r w:rsidRPr="00B659BF">
              <w:rPr>
                <w:b w:val="0"/>
                <w:color w:val="FFFFFF" w:themeColor="background1"/>
                <w:lang w:val="en-US"/>
              </w:rPr>
              <w:t>LESSON</w:t>
            </w:r>
          </w:p>
        </w:tc>
        <w:tc>
          <w:tcPr>
            <w:tcW w:w="1756" w:type="dxa"/>
            <w:tcBorders>
              <w:top w:val="single" w:sz="4" w:space="0" w:color="auto"/>
              <w:left w:val="single" w:sz="4" w:space="0" w:color="auto"/>
            </w:tcBorders>
            <w:shd w:val="clear" w:color="auto" w:fill="4F81BD" w:themeFill="accent1"/>
          </w:tcPr>
          <w:p w:rsidR="00D07587" w:rsidRPr="00B659BF" w:rsidRDefault="00D07587" w:rsidP="00D30D5E">
            <w:pPr>
              <w:ind w:firstLine="0"/>
              <w:jc w:val="center"/>
              <w:cnfStyle w:val="100000000000"/>
              <w:rPr>
                <w:b w:val="0"/>
                <w:lang w:val="en-US"/>
              </w:rPr>
            </w:pPr>
            <w:r w:rsidRPr="00B659BF">
              <w:rPr>
                <w:b w:val="0"/>
                <w:lang w:val="en-US"/>
              </w:rPr>
              <w:t>TOPIC</w:t>
            </w:r>
          </w:p>
        </w:tc>
        <w:tc>
          <w:tcPr>
            <w:tcW w:w="2887" w:type="dxa"/>
            <w:tcBorders>
              <w:top w:val="nil"/>
              <w:bottom w:val="single" w:sz="4" w:space="0" w:color="auto"/>
            </w:tcBorders>
            <w:shd w:val="clear" w:color="auto" w:fill="4F81BD" w:themeFill="accent1"/>
          </w:tcPr>
          <w:p w:rsidR="00D07587" w:rsidRPr="00B659BF" w:rsidRDefault="00D07587" w:rsidP="00D30D5E">
            <w:pPr>
              <w:ind w:firstLine="0"/>
              <w:jc w:val="center"/>
              <w:cnfStyle w:val="100000000000"/>
              <w:rPr>
                <w:b w:val="0"/>
                <w:lang w:val="en-US"/>
              </w:rPr>
            </w:pPr>
            <w:r w:rsidRPr="00B659BF">
              <w:rPr>
                <w:b w:val="0"/>
                <w:lang w:val="en-US"/>
              </w:rPr>
              <w:t>ASSIGNMENT</w:t>
            </w:r>
          </w:p>
        </w:tc>
        <w:tc>
          <w:tcPr>
            <w:tcW w:w="1115" w:type="dxa"/>
            <w:shd w:val="clear" w:color="auto" w:fill="4F81BD" w:themeFill="accent1"/>
          </w:tcPr>
          <w:p w:rsidR="00D07587" w:rsidRPr="00B659BF" w:rsidRDefault="00D30D5E" w:rsidP="00D30D5E">
            <w:pPr>
              <w:ind w:firstLine="0"/>
              <w:jc w:val="center"/>
              <w:cnfStyle w:val="100000000000"/>
              <w:rPr>
                <w:b w:val="0"/>
                <w:lang w:val="en-US"/>
              </w:rPr>
            </w:pPr>
            <w:r w:rsidRPr="00B659BF">
              <w:rPr>
                <w:b w:val="0"/>
                <w:lang w:val="en-US"/>
              </w:rPr>
              <w:t>Points</w:t>
            </w:r>
          </w:p>
        </w:tc>
        <w:tc>
          <w:tcPr>
            <w:tcW w:w="1207" w:type="dxa"/>
            <w:gridSpan w:val="2"/>
            <w:tcBorders>
              <w:top w:val="single" w:sz="4" w:space="0" w:color="auto"/>
            </w:tcBorders>
            <w:shd w:val="clear" w:color="auto" w:fill="4F81BD" w:themeFill="accent1"/>
          </w:tcPr>
          <w:p w:rsidR="00D07587" w:rsidRPr="00B659BF" w:rsidRDefault="00D30D5E" w:rsidP="00D30D5E">
            <w:pPr>
              <w:ind w:firstLine="0"/>
              <w:jc w:val="center"/>
              <w:cnfStyle w:val="100000000000"/>
              <w:rPr>
                <w:b w:val="0"/>
                <w:lang w:val="en-US"/>
              </w:rPr>
            </w:pPr>
            <w:r w:rsidRPr="00B659BF">
              <w:rPr>
                <w:b w:val="0"/>
                <w:lang w:val="en-US"/>
              </w:rPr>
              <w:t>DUE</w:t>
            </w:r>
          </w:p>
        </w:tc>
      </w:tr>
      <w:tr w:rsidR="005847D3" w:rsidTr="00082298">
        <w:trPr>
          <w:cnfStyle w:val="000000100000"/>
          <w:trHeight w:val="291"/>
        </w:trPr>
        <w:tc>
          <w:tcPr>
            <w:cnfStyle w:val="001000000000"/>
            <w:tcW w:w="2321" w:type="dxa"/>
            <w:vMerge w:val="restart"/>
            <w:tcBorders>
              <w:top w:val="single" w:sz="4" w:space="0" w:color="auto"/>
            </w:tcBorders>
            <w:shd w:val="clear" w:color="auto" w:fill="B8CCE4" w:themeFill="accent1" w:themeFillTint="66"/>
          </w:tcPr>
          <w:p w:rsidR="00D07587" w:rsidRPr="005847D3" w:rsidRDefault="00D07587" w:rsidP="00D30D5E">
            <w:pPr>
              <w:ind w:firstLine="0"/>
              <w:jc w:val="center"/>
              <w:rPr>
                <w:b w:val="0"/>
                <w:color w:val="000000" w:themeColor="text1"/>
                <w:lang w:val="en-US"/>
              </w:rPr>
            </w:pPr>
            <w:r w:rsidRPr="005847D3">
              <w:rPr>
                <w:b w:val="0"/>
                <w:color w:val="000000" w:themeColor="text1"/>
                <w:lang w:val="en-US"/>
              </w:rPr>
              <w:t>1</w:t>
            </w:r>
          </w:p>
        </w:tc>
        <w:tc>
          <w:tcPr>
            <w:tcW w:w="1756" w:type="dxa"/>
            <w:vMerge w:val="restart"/>
            <w:shd w:val="clear" w:color="auto" w:fill="B8CCE4" w:themeFill="accent1" w:themeFillTint="66"/>
          </w:tcPr>
          <w:p w:rsidR="00D07587" w:rsidRDefault="00D07587">
            <w:pPr>
              <w:ind w:firstLine="0"/>
              <w:cnfStyle w:val="000000100000"/>
              <w:rPr>
                <w:lang w:val="en-US"/>
              </w:rPr>
            </w:pPr>
            <w:r w:rsidRPr="005847D3">
              <w:rPr>
                <w:color w:val="000000" w:themeColor="text1"/>
                <w:lang w:val="en-US"/>
              </w:rPr>
              <w:t>What is Distance Learning?</w:t>
            </w:r>
          </w:p>
        </w:tc>
        <w:tc>
          <w:tcPr>
            <w:tcW w:w="2887" w:type="dxa"/>
            <w:tcBorders>
              <w:top w:val="single" w:sz="4" w:space="0" w:color="auto"/>
            </w:tcBorders>
            <w:shd w:val="clear" w:color="auto" w:fill="B8CCE4" w:themeFill="accent1" w:themeFillTint="66"/>
          </w:tcPr>
          <w:p w:rsidR="00D07587" w:rsidRDefault="00D07587">
            <w:pPr>
              <w:ind w:firstLine="0"/>
              <w:cnfStyle w:val="000000100000"/>
              <w:rPr>
                <w:lang w:val="en-US"/>
              </w:rPr>
            </w:pPr>
            <w:r w:rsidRPr="005847D3">
              <w:rPr>
                <w:color w:val="000000" w:themeColor="text1"/>
                <w:lang w:val="en-US"/>
              </w:rPr>
              <w:t>Wiki</w:t>
            </w:r>
            <w:r w:rsidR="00D30D5E" w:rsidRPr="005847D3">
              <w:rPr>
                <w:color w:val="000000" w:themeColor="text1"/>
                <w:lang w:val="en-US"/>
              </w:rPr>
              <w:t xml:space="preserve"> #1</w:t>
            </w:r>
          </w:p>
        </w:tc>
        <w:tc>
          <w:tcPr>
            <w:tcW w:w="1115" w:type="dxa"/>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10</w:t>
            </w:r>
          </w:p>
        </w:tc>
        <w:tc>
          <w:tcPr>
            <w:tcW w:w="1207" w:type="dxa"/>
            <w:gridSpan w:val="2"/>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March 10</w:t>
            </w:r>
          </w:p>
        </w:tc>
      </w:tr>
      <w:tr w:rsidR="005847D3" w:rsidTr="005847D3">
        <w:trPr>
          <w:trHeight w:val="283"/>
        </w:trPr>
        <w:tc>
          <w:tcPr>
            <w:cnfStyle w:val="001000000000"/>
            <w:tcW w:w="2321" w:type="dxa"/>
            <w:vMerge/>
            <w:shd w:val="clear" w:color="auto" w:fill="B8CCE4" w:themeFill="accent1" w:themeFillTint="66"/>
          </w:tcPr>
          <w:p w:rsidR="00D07587" w:rsidRDefault="00D07587">
            <w:pPr>
              <w:ind w:firstLine="0"/>
              <w:rPr>
                <w:lang w:val="en-US"/>
              </w:rPr>
            </w:pPr>
          </w:p>
        </w:tc>
        <w:tc>
          <w:tcPr>
            <w:tcW w:w="1756" w:type="dxa"/>
            <w:vMerge/>
            <w:shd w:val="clear" w:color="auto" w:fill="B8CCE4" w:themeFill="accent1" w:themeFillTint="66"/>
          </w:tcPr>
          <w:p w:rsidR="00D07587" w:rsidRDefault="00D07587">
            <w:pPr>
              <w:ind w:firstLine="0"/>
              <w:cnfStyle w:val="000000000000"/>
              <w:rPr>
                <w:lang w:val="en-US"/>
              </w:rPr>
            </w:pPr>
          </w:p>
        </w:tc>
        <w:tc>
          <w:tcPr>
            <w:tcW w:w="2887" w:type="dxa"/>
            <w:shd w:val="clear" w:color="auto" w:fill="EAF1DD" w:themeFill="accent3" w:themeFillTint="33"/>
          </w:tcPr>
          <w:p w:rsidR="00D07587" w:rsidRPr="005847D3" w:rsidRDefault="00D30D5E">
            <w:pPr>
              <w:ind w:firstLine="0"/>
              <w:cnfStyle w:val="000000000000"/>
              <w:rPr>
                <w:color w:val="000000" w:themeColor="text1"/>
                <w:lang w:val="en-US"/>
              </w:rPr>
            </w:pPr>
            <w:r w:rsidRPr="005847D3">
              <w:rPr>
                <w:color w:val="000000" w:themeColor="text1"/>
                <w:lang w:val="en-US"/>
              </w:rPr>
              <w:t>Presentation</w:t>
            </w:r>
          </w:p>
        </w:tc>
        <w:tc>
          <w:tcPr>
            <w:tcW w:w="1115" w:type="dxa"/>
            <w:shd w:val="clear" w:color="auto" w:fill="EAF1DD" w:themeFill="accent3" w:themeFillTint="33"/>
          </w:tcPr>
          <w:p w:rsidR="00D07587" w:rsidRPr="005847D3" w:rsidRDefault="00D30D5E">
            <w:pPr>
              <w:ind w:firstLine="0"/>
              <w:cnfStyle w:val="000000000000"/>
              <w:rPr>
                <w:color w:val="000000" w:themeColor="text1"/>
                <w:lang w:val="en-US"/>
              </w:rPr>
            </w:pPr>
            <w:r w:rsidRPr="005847D3">
              <w:rPr>
                <w:color w:val="000000" w:themeColor="text1"/>
                <w:lang w:val="en-US"/>
              </w:rPr>
              <w:t>20</w:t>
            </w:r>
          </w:p>
        </w:tc>
        <w:tc>
          <w:tcPr>
            <w:tcW w:w="1207" w:type="dxa"/>
            <w:gridSpan w:val="2"/>
            <w:shd w:val="clear" w:color="auto" w:fill="EAF1DD" w:themeFill="accent3" w:themeFillTint="33"/>
          </w:tcPr>
          <w:p w:rsidR="00D07587" w:rsidRPr="005847D3" w:rsidRDefault="00D07587">
            <w:pPr>
              <w:ind w:firstLine="0"/>
              <w:cnfStyle w:val="000000000000"/>
              <w:rPr>
                <w:color w:val="000000" w:themeColor="text1"/>
                <w:lang w:val="en-US"/>
              </w:rPr>
            </w:pPr>
          </w:p>
        </w:tc>
      </w:tr>
      <w:tr w:rsidR="005847D3" w:rsidTr="005847D3">
        <w:trPr>
          <w:cnfStyle w:val="000000100000"/>
        </w:trPr>
        <w:tc>
          <w:tcPr>
            <w:cnfStyle w:val="001000000000"/>
            <w:tcW w:w="2321" w:type="dxa"/>
            <w:shd w:val="clear" w:color="auto" w:fill="B8CCE4" w:themeFill="accent1" w:themeFillTint="66"/>
          </w:tcPr>
          <w:p w:rsidR="00D07587" w:rsidRPr="00B659BF" w:rsidRDefault="00D07587" w:rsidP="00D30D5E">
            <w:pPr>
              <w:ind w:firstLine="0"/>
              <w:jc w:val="center"/>
              <w:rPr>
                <w:b w:val="0"/>
                <w:lang w:val="en-US"/>
              </w:rPr>
            </w:pPr>
            <w:r w:rsidRPr="005847D3">
              <w:rPr>
                <w:b w:val="0"/>
                <w:color w:val="000000" w:themeColor="text1"/>
                <w:lang w:val="en-US"/>
              </w:rPr>
              <w:t>2</w:t>
            </w:r>
          </w:p>
        </w:tc>
        <w:tc>
          <w:tcPr>
            <w:tcW w:w="1756" w:type="dxa"/>
            <w:shd w:val="clear" w:color="auto" w:fill="B8CCE4" w:themeFill="accent1" w:themeFillTint="66"/>
          </w:tcPr>
          <w:p w:rsidR="00D07587" w:rsidRDefault="00D07587">
            <w:pPr>
              <w:ind w:firstLine="0"/>
              <w:cnfStyle w:val="000000100000"/>
              <w:rPr>
                <w:lang w:val="en-US"/>
              </w:rPr>
            </w:pPr>
            <w:r w:rsidRPr="005847D3">
              <w:rPr>
                <w:color w:val="000000" w:themeColor="text1"/>
                <w:lang w:val="en-US"/>
              </w:rPr>
              <w:t>History &amp; Theories</w:t>
            </w:r>
          </w:p>
        </w:tc>
        <w:tc>
          <w:tcPr>
            <w:tcW w:w="2887" w:type="dxa"/>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Brief Paper</w:t>
            </w:r>
          </w:p>
        </w:tc>
        <w:tc>
          <w:tcPr>
            <w:tcW w:w="1115" w:type="dxa"/>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20</w:t>
            </w:r>
          </w:p>
        </w:tc>
        <w:tc>
          <w:tcPr>
            <w:tcW w:w="1207" w:type="dxa"/>
            <w:gridSpan w:val="2"/>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March 24</w:t>
            </w:r>
          </w:p>
        </w:tc>
      </w:tr>
      <w:tr w:rsidR="00D07587" w:rsidTr="00714F4E">
        <w:tc>
          <w:tcPr>
            <w:cnfStyle w:val="001000000000"/>
            <w:tcW w:w="9286" w:type="dxa"/>
            <w:gridSpan w:val="6"/>
            <w:shd w:val="clear" w:color="auto" w:fill="EAF1DD" w:themeFill="accent3" w:themeFillTint="33"/>
          </w:tcPr>
          <w:p w:rsidR="00D07587" w:rsidRPr="00B659BF" w:rsidRDefault="00D30D5E" w:rsidP="00D30D5E">
            <w:pPr>
              <w:ind w:firstLine="0"/>
              <w:jc w:val="center"/>
              <w:rPr>
                <w:b w:val="0"/>
                <w:lang w:val="en-US"/>
              </w:rPr>
            </w:pPr>
            <w:r w:rsidRPr="005847D3">
              <w:rPr>
                <w:b w:val="0"/>
                <w:color w:val="000000" w:themeColor="text1"/>
                <w:lang w:val="en-US"/>
              </w:rPr>
              <w:t>Spring Break</w:t>
            </w:r>
          </w:p>
        </w:tc>
      </w:tr>
      <w:tr w:rsidR="005847D3" w:rsidTr="00540CFC">
        <w:trPr>
          <w:cnfStyle w:val="000000100000"/>
          <w:trHeight w:val="308"/>
        </w:trPr>
        <w:tc>
          <w:tcPr>
            <w:cnfStyle w:val="001000000000"/>
            <w:tcW w:w="2321" w:type="dxa"/>
            <w:vMerge w:val="restart"/>
            <w:shd w:val="clear" w:color="auto" w:fill="B8CCE4" w:themeFill="accent1" w:themeFillTint="66"/>
          </w:tcPr>
          <w:p w:rsidR="00D07587" w:rsidRPr="00B659BF" w:rsidRDefault="00D07587" w:rsidP="00D30D5E">
            <w:pPr>
              <w:ind w:firstLine="0"/>
              <w:jc w:val="center"/>
              <w:rPr>
                <w:b w:val="0"/>
                <w:lang w:val="en-US"/>
              </w:rPr>
            </w:pPr>
            <w:r w:rsidRPr="005847D3">
              <w:rPr>
                <w:b w:val="0"/>
                <w:color w:val="000000" w:themeColor="text1"/>
                <w:lang w:val="en-US"/>
              </w:rPr>
              <w:t>3</w:t>
            </w:r>
          </w:p>
        </w:tc>
        <w:tc>
          <w:tcPr>
            <w:tcW w:w="1756" w:type="dxa"/>
            <w:vMerge w:val="restart"/>
            <w:shd w:val="clear" w:color="auto" w:fill="B8CCE4" w:themeFill="accent1" w:themeFillTint="66"/>
          </w:tcPr>
          <w:p w:rsidR="00D07587" w:rsidRDefault="00D30D5E">
            <w:pPr>
              <w:ind w:firstLine="0"/>
              <w:cnfStyle w:val="000000100000"/>
              <w:rPr>
                <w:lang w:val="en-US"/>
              </w:rPr>
            </w:pPr>
            <w:r w:rsidRPr="005847D3">
              <w:rPr>
                <w:color w:val="000000" w:themeColor="text1"/>
                <w:lang w:val="en-US"/>
              </w:rPr>
              <w:t>Distance Learners</w:t>
            </w:r>
          </w:p>
        </w:tc>
        <w:tc>
          <w:tcPr>
            <w:tcW w:w="2887" w:type="dxa"/>
            <w:shd w:val="clear" w:color="auto" w:fill="B8CCE4" w:themeFill="accent1" w:themeFillTint="66"/>
          </w:tcPr>
          <w:p w:rsidR="00D07587" w:rsidRDefault="00D30D5E">
            <w:pPr>
              <w:ind w:firstLine="0"/>
              <w:cnfStyle w:val="000000100000"/>
              <w:rPr>
                <w:lang w:val="en-US"/>
              </w:rPr>
            </w:pPr>
            <w:r w:rsidRPr="005847D3">
              <w:rPr>
                <w:color w:val="000000" w:themeColor="text1"/>
                <w:lang w:val="en-US"/>
              </w:rPr>
              <w:t>Discussion #1</w:t>
            </w:r>
          </w:p>
        </w:tc>
        <w:tc>
          <w:tcPr>
            <w:tcW w:w="1132" w:type="dxa"/>
            <w:gridSpan w:val="2"/>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10</w:t>
            </w:r>
          </w:p>
        </w:tc>
        <w:tc>
          <w:tcPr>
            <w:tcW w:w="1190" w:type="dxa"/>
            <w:tcBorders>
              <w:bottom w:val="single" w:sz="4" w:space="0" w:color="auto"/>
            </w:tcBorders>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April 7</w:t>
            </w:r>
          </w:p>
        </w:tc>
      </w:tr>
      <w:tr w:rsidR="00714F4E" w:rsidTr="00540CFC">
        <w:trPr>
          <w:trHeight w:val="266"/>
        </w:trPr>
        <w:tc>
          <w:tcPr>
            <w:cnfStyle w:val="001000000000"/>
            <w:tcW w:w="2321" w:type="dxa"/>
            <w:vMerge/>
            <w:shd w:val="clear" w:color="auto" w:fill="B8CCE4" w:themeFill="accent1" w:themeFillTint="66"/>
          </w:tcPr>
          <w:p w:rsidR="00D07587" w:rsidRDefault="00D07587">
            <w:pPr>
              <w:ind w:firstLine="0"/>
              <w:rPr>
                <w:lang w:val="en-US"/>
              </w:rPr>
            </w:pPr>
          </w:p>
        </w:tc>
        <w:tc>
          <w:tcPr>
            <w:tcW w:w="1756" w:type="dxa"/>
            <w:vMerge/>
            <w:shd w:val="clear" w:color="auto" w:fill="B8CCE4" w:themeFill="accent1" w:themeFillTint="66"/>
          </w:tcPr>
          <w:p w:rsidR="00D07587" w:rsidRDefault="00D07587">
            <w:pPr>
              <w:ind w:firstLine="0"/>
              <w:cnfStyle w:val="000000000000"/>
              <w:rPr>
                <w:lang w:val="en-US"/>
              </w:rPr>
            </w:pPr>
          </w:p>
        </w:tc>
        <w:tc>
          <w:tcPr>
            <w:tcW w:w="2887" w:type="dxa"/>
            <w:shd w:val="clear" w:color="auto" w:fill="EAF1DD" w:themeFill="accent3" w:themeFillTint="33"/>
          </w:tcPr>
          <w:p w:rsidR="00D07587" w:rsidRDefault="00D30D5E">
            <w:pPr>
              <w:ind w:firstLine="0"/>
              <w:cnfStyle w:val="000000000000"/>
              <w:rPr>
                <w:lang w:val="en-US"/>
              </w:rPr>
            </w:pPr>
            <w:r w:rsidRPr="005847D3">
              <w:rPr>
                <w:color w:val="000000" w:themeColor="text1"/>
                <w:lang w:val="en-US"/>
              </w:rPr>
              <w:t>Group</w:t>
            </w:r>
            <w:r>
              <w:rPr>
                <w:lang w:val="en-US"/>
              </w:rPr>
              <w:t xml:space="preserve"> </w:t>
            </w:r>
            <w:r w:rsidRPr="005847D3">
              <w:rPr>
                <w:color w:val="000000" w:themeColor="text1"/>
                <w:lang w:val="en-US"/>
              </w:rPr>
              <w:t>Project</w:t>
            </w:r>
          </w:p>
        </w:tc>
        <w:tc>
          <w:tcPr>
            <w:tcW w:w="1132" w:type="dxa"/>
            <w:gridSpan w:val="2"/>
            <w:tcBorders>
              <w:right w:val="single" w:sz="4" w:space="0" w:color="auto"/>
            </w:tcBorders>
            <w:shd w:val="clear" w:color="auto" w:fill="EAF1DD" w:themeFill="accent3" w:themeFillTint="33"/>
          </w:tcPr>
          <w:p w:rsidR="00D07587" w:rsidRPr="005847D3" w:rsidRDefault="00D30D5E">
            <w:pPr>
              <w:ind w:firstLine="0"/>
              <w:cnfStyle w:val="000000000000"/>
              <w:rPr>
                <w:color w:val="000000" w:themeColor="text1"/>
                <w:lang w:val="en-US"/>
              </w:rPr>
            </w:pPr>
            <w:r w:rsidRPr="005847D3">
              <w:rPr>
                <w:color w:val="000000" w:themeColor="text1"/>
                <w:lang w:val="en-US"/>
              </w:rPr>
              <w:t>50</w:t>
            </w:r>
          </w:p>
        </w:tc>
        <w:tc>
          <w:tcPr>
            <w:tcW w:w="119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07587" w:rsidRPr="005847D3" w:rsidRDefault="00D30D5E">
            <w:pPr>
              <w:ind w:firstLine="0"/>
              <w:cnfStyle w:val="000000000000"/>
              <w:rPr>
                <w:color w:val="000000" w:themeColor="text1"/>
                <w:lang w:val="en-US"/>
              </w:rPr>
            </w:pPr>
            <w:r w:rsidRPr="005847D3">
              <w:rPr>
                <w:color w:val="000000" w:themeColor="text1"/>
                <w:lang w:val="en-US"/>
              </w:rPr>
              <w:t>April 14</w:t>
            </w:r>
          </w:p>
        </w:tc>
      </w:tr>
      <w:tr w:rsidR="005847D3" w:rsidTr="00540CFC">
        <w:trPr>
          <w:cnfStyle w:val="000000100000"/>
        </w:trPr>
        <w:tc>
          <w:tcPr>
            <w:cnfStyle w:val="001000000000"/>
            <w:tcW w:w="2321" w:type="dxa"/>
            <w:shd w:val="clear" w:color="auto" w:fill="B8CCE4" w:themeFill="accent1" w:themeFillTint="66"/>
          </w:tcPr>
          <w:p w:rsidR="00D07587" w:rsidRPr="00B659BF" w:rsidRDefault="00D07587" w:rsidP="00D30D5E">
            <w:pPr>
              <w:ind w:firstLine="0"/>
              <w:jc w:val="center"/>
              <w:rPr>
                <w:b w:val="0"/>
                <w:lang w:val="en-US"/>
              </w:rPr>
            </w:pPr>
            <w:r w:rsidRPr="005847D3">
              <w:rPr>
                <w:b w:val="0"/>
                <w:color w:val="000000" w:themeColor="text1"/>
                <w:lang w:val="en-US"/>
              </w:rPr>
              <w:t>4</w:t>
            </w:r>
          </w:p>
        </w:tc>
        <w:tc>
          <w:tcPr>
            <w:tcW w:w="1756" w:type="dxa"/>
            <w:shd w:val="clear" w:color="auto" w:fill="B8CCE4" w:themeFill="accent1" w:themeFillTint="66"/>
          </w:tcPr>
          <w:p w:rsidR="00D07587" w:rsidRDefault="00D30D5E">
            <w:pPr>
              <w:ind w:firstLine="0"/>
              <w:cnfStyle w:val="000000100000"/>
              <w:rPr>
                <w:lang w:val="en-US"/>
              </w:rPr>
            </w:pPr>
            <w:r w:rsidRPr="005847D3">
              <w:rPr>
                <w:color w:val="000000" w:themeColor="text1"/>
                <w:lang w:val="en-US"/>
              </w:rPr>
              <w:t>Media Selection</w:t>
            </w:r>
          </w:p>
        </w:tc>
        <w:tc>
          <w:tcPr>
            <w:tcW w:w="2887" w:type="dxa"/>
            <w:shd w:val="clear" w:color="auto" w:fill="B8CCE4" w:themeFill="accent1" w:themeFillTint="66"/>
          </w:tcPr>
          <w:p w:rsidR="00D07587" w:rsidRDefault="00D30D5E">
            <w:pPr>
              <w:ind w:firstLine="0"/>
              <w:cnfStyle w:val="000000100000"/>
              <w:rPr>
                <w:lang w:val="en-US"/>
              </w:rPr>
            </w:pPr>
            <w:r w:rsidRPr="005847D3">
              <w:rPr>
                <w:color w:val="000000" w:themeColor="text1"/>
                <w:lang w:val="en-US"/>
              </w:rPr>
              <w:t>Blog</w:t>
            </w:r>
            <w:r>
              <w:rPr>
                <w:lang w:val="en-US"/>
              </w:rPr>
              <w:t xml:space="preserve"> </w:t>
            </w:r>
            <w:r w:rsidRPr="005847D3">
              <w:rPr>
                <w:color w:val="000000" w:themeColor="text1"/>
                <w:lang w:val="en-US"/>
              </w:rPr>
              <w:t>#1</w:t>
            </w:r>
          </w:p>
        </w:tc>
        <w:tc>
          <w:tcPr>
            <w:tcW w:w="1132" w:type="dxa"/>
            <w:gridSpan w:val="2"/>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10</w:t>
            </w:r>
          </w:p>
        </w:tc>
        <w:tc>
          <w:tcPr>
            <w:tcW w:w="1190" w:type="dxa"/>
            <w:tcBorders>
              <w:top w:val="single" w:sz="4" w:space="0" w:color="auto"/>
            </w:tcBorders>
            <w:shd w:val="clear" w:color="auto" w:fill="B8CCE4" w:themeFill="accent1" w:themeFillTint="66"/>
          </w:tcPr>
          <w:p w:rsidR="00D07587" w:rsidRPr="005847D3" w:rsidRDefault="00D30D5E">
            <w:pPr>
              <w:ind w:firstLine="0"/>
              <w:cnfStyle w:val="000000100000"/>
              <w:rPr>
                <w:color w:val="000000" w:themeColor="text1"/>
                <w:lang w:val="en-US"/>
              </w:rPr>
            </w:pPr>
            <w:r w:rsidRPr="005847D3">
              <w:rPr>
                <w:color w:val="000000" w:themeColor="text1"/>
                <w:lang w:val="en-US"/>
              </w:rPr>
              <w:t>April 21</w:t>
            </w:r>
          </w:p>
        </w:tc>
      </w:tr>
    </w:tbl>
    <w:p w:rsidR="008E1860" w:rsidRDefault="008E1860">
      <w:pPr>
        <w:rPr>
          <w:lang w:val="en-US"/>
        </w:rPr>
      </w:pPr>
      <w:r>
        <w:rPr>
          <w:lang w:val="en-US"/>
        </w:rPr>
        <w:br w:type="page"/>
      </w:r>
    </w:p>
    <w:p w:rsidR="00294D47" w:rsidRDefault="00E30257" w:rsidP="00D6409E">
      <w:pPr>
        <w:pStyle w:val="1"/>
        <w:rPr>
          <w:lang w:val="en-US"/>
        </w:rPr>
      </w:pPr>
      <w:bookmarkStart w:id="17" w:name="_Toc509410682"/>
      <w:r>
        <w:rPr>
          <w:noProof/>
          <w:lang w:eastAsia="el-GR"/>
        </w:rPr>
        <w:lastRenderedPageBreak/>
        <w:drawing>
          <wp:anchor distT="0" distB="0" distL="114300" distR="114300" simplePos="0" relativeHeight="251658240" behindDoc="1" locked="0" layoutInCell="1" allowOverlap="1">
            <wp:simplePos x="0" y="0"/>
            <wp:positionH relativeFrom="column">
              <wp:posOffset>-748030</wp:posOffset>
            </wp:positionH>
            <wp:positionV relativeFrom="paragraph">
              <wp:posOffset>-81280</wp:posOffset>
            </wp:positionV>
            <wp:extent cx="3383915" cy="2432685"/>
            <wp:effectExtent l="0" t="0" r="6985" b="5715"/>
            <wp:wrapTight wrapText="bothSides">
              <wp:wrapPolygon edited="1">
                <wp:start x="7904" y="508"/>
                <wp:lineTo x="4989" y="1694"/>
                <wp:lineTo x="3103" y="2372"/>
                <wp:lineTo x="0" y="2199"/>
                <wp:lineTo x="548" y="4489"/>
                <wp:lineTo x="304" y="6099"/>
                <wp:lineTo x="0" y="8119"/>
                <wp:lineTo x="548" y="10419"/>
                <wp:lineTo x="608" y="13532"/>
                <wp:lineTo x="974" y="13807"/>
                <wp:lineTo x="1156" y="17111"/>
                <wp:lineTo x="730" y="19114"/>
                <wp:lineTo x="3955" y="19059"/>
                <wp:lineTo x="4685" y="18720"/>
                <wp:lineTo x="5598" y="18805"/>
                <wp:lineTo x="6328" y="19821"/>
                <wp:lineTo x="7119" y="19906"/>
                <wp:lineTo x="8085" y="20465"/>
                <wp:lineTo x="8579" y="20329"/>
                <wp:lineTo x="9979" y="20838"/>
                <wp:lineTo x="13741" y="21482"/>
                <wp:lineTo x="12828" y="21600"/>
                <wp:lineTo x="13873" y="20245"/>
                <wp:lineTo x="13751" y="19821"/>
                <wp:lineTo x="15200" y="18944"/>
                <wp:lineTo x="15686" y="18944"/>
                <wp:lineTo x="17875" y="16745"/>
                <wp:lineTo x="17997" y="16238"/>
                <wp:lineTo x="18969" y="13532"/>
                <wp:lineTo x="19105" y="11944"/>
                <wp:lineTo x="20550" y="10825"/>
                <wp:lineTo x="21523" y="10149"/>
                <wp:lineTo x="21523" y="9303"/>
                <wp:lineTo x="21280" y="6597"/>
                <wp:lineTo x="20307" y="5413"/>
                <wp:lineTo x="18679" y="5082"/>
                <wp:lineTo x="16416" y="2706"/>
                <wp:lineTo x="16537" y="1522"/>
                <wp:lineTo x="14835" y="169"/>
                <wp:lineTo x="12889" y="0"/>
                <wp:lineTo x="7904" y="508"/>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 ddddddddddd.gif"/>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83915" cy="2432685"/>
                    </a:xfrm>
                    <a:prstGeom prst="rect">
                      <a:avLst/>
                    </a:prstGeom>
                  </pic:spPr>
                </pic:pic>
              </a:graphicData>
            </a:graphic>
          </wp:anchor>
        </w:drawing>
      </w:r>
      <w:r w:rsidR="00294D47">
        <w:rPr>
          <w:lang w:val="en-US"/>
        </w:rPr>
        <w:t>Biosphere</w:t>
      </w:r>
      <w:bookmarkEnd w:id="17"/>
    </w:p>
    <w:p w:rsidR="008E1860" w:rsidRDefault="008E1860">
      <w:pPr>
        <w:rPr>
          <w:lang w:val="en-US"/>
        </w:rPr>
      </w:pPr>
      <w:r w:rsidRPr="008E1860">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D6409E" w:rsidRDefault="00D6409E" w:rsidP="00D6409E">
      <w:pPr>
        <w:pStyle w:val="2"/>
        <w:rPr>
          <w:lang w:val="en-US"/>
        </w:rPr>
      </w:pPr>
      <w:bookmarkStart w:id="18" w:name="_Toc509410683"/>
      <w:r>
        <w:rPr>
          <w:lang w:val="en-US"/>
        </w:rPr>
        <w:t>B</w:t>
      </w:r>
      <w:r w:rsidRPr="00D6409E">
        <w:rPr>
          <w:lang w:val="en-US"/>
        </w:rPr>
        <w:t xml:space="preserve">iosphere </w:t>
      </w:r>
      <w:r>
        <w:rPr>
          <w:lang w:val="en-US"/>
        </w:rPr>
        <w:t>2</w:t>
      </w:r>
      <w:bookmarkEnd w:id="18"/>
    </w:p>
    <w:p w:rsidR="008E1860" w:rsidRDefault="00D6409E">
      <w:pPr>
        <w:rPr>
          <w:lang w:val="en-US"/>
        </w:rPr>
      </w:pPr>
      <w:r w:rsidRPr="00D6409E">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r w:rsidR="008E1860">
        <w:rPr>
          <w:lang w:val="en-US"/>
        </w:rPr>
        <w:br w:type="page"/>
      </w:r>
    </w:p>
    <w:p w:rsidR="00294D47" w:rsidRDefault="00294D47" w:rsidP="00D6409E">
      <w:pPr>
        <w:pStyle w:val="1"/>
        <w:rPr>
          <w:lang w:val="en-US"/>
        </w:rPr>
      </w:pPr>
      <w:bookmarkStart w:id="19" w:name="_Toc509410684"/>
      <w:r w:rsidRPr="00294D47">
        <w:rPr>
          <w:lang w:val="en-US"/>
        </w:rPr>
        <w:lastRenderedPageBreak/>
        <w:t>Cognitive ecology</w:t>
      </w:r>
      <w:bookmarkEnd w:id="19"/>
    </w:p>
    <w:p w:rsidR="00D6409E" w:rsidRDefault="008E1860">
      <w:pPr>
        <w:rPr>
          <w:lang w:val="en-US"/>
        </w:rPr>
      </w:pPr>
      <w:r w:rsidRPr="008E1860">
        <w:rPr>
          <w:lang w:val="en-US"/>
        </w:rPr>
        <w:t>Cognitive ecology integrates theory and observations from evolutionary ecology and neurobiology, primarily cognitive science, in order to understand the effect that animal interaction with their habitat has on their cognitive systems and how those systems restrict behavior within an ecological and evolutionary framework</w:t>
      </w:r>
      <w:proofErr w:type="gramStart"/>
      <w:r w:rsidRPr="008E1860">
        <w:rPr>
          <w:lang w:val="en-US"/>
        </w:rPr>
        <w:t>.[</w:t>
      </w:r>
      <w:proofErr w:type="gramEnd"/>
      <w:r w:rsidRPr="008E1860">
        <w:rPr>
          <w:lang w:val="en-US"/>
        </w:rPr>
        <w:t xml:space="preserve">128] "Until recently, however, cognitive scientists have not paid sufficient attention to the fundamental fact that cognitive traits evolved under particular natural settings. With consideration of the selection pressure on cognition, cognitive ecology can contribute intellectual coherence to the multidisciplinary study of cognition."[129][130] As a study involving the 'coupling' or interactions between organism and environment, cognitive ecology is closely related to </w:t>
      </w:r>
      <w:proofErr w:type="spellStart"/>
      <w:r w:rsidRPr="008E1860">
        <w:rPr>
          <w:lang w:val="en-US"/>
        </w:rPr>
        <w:t>enactivism</w:t>
      </w:r>
      <w:proofErr w:type="spellEnd"/>
      <w:proofErr w:type="gramStart"/>
      <w:r w:rsidRPr="008E1860">
        <w:rPr>
          <w:lang w:val="en-US"/>
        </w:rPr>
        <w:t>,[</w:t>
      </w:r>
      <w:proofErr w:type="gramEnd"/>
      <w:r w:rsidRPr="008E1860">
        <w:rPr>
          <w:lang w:val="en-US"/>
        </w:rPr>
        <w:t>128] a field based upon the view that "...we must see the organism and environment as bound together in reciprocal s</w:t>
      </w:r>
      <w:r w:rsidR="00D6409E">
        <w:rPr>
          <w:lang w:val="en-US"/>
        </w:rPr>
        <w:t>pecification and selection..."</w:t>
      </w:r>
    </w:p>
    <w:p w:rsidR="00FA7273" w:rsidRDefault="00D6409E" w:rsidP="00D6409E">
      <w:pPr>
        <w:pStyle w:val="2"/>
        <w:rPr>
          <w:lang w:val="en-US"/>
        </w:rPr>
      </w:pPr>
      <w:bookmarkStart w:id="20" w:name="_Toc509410685"/>
      <w:r w:rsidRPr="00D6409E">
        <w:rPr>
          <w:lang w:val="en-US"/>
        </w:rPr>
        <w:t>Cognitive ecology</w:t>
      </w:r>
      <w:r>
        <w:rPr>
          <w:lang w:val="en-US"/>
        </w:rPr>
        <w:t xml:space="preserve"> 2</w:t>
      </w:r>
      <w:bookmarkEnd w:id="20"/>
    </w:p>
    <w:p w:rsidR="002E66CF" w:rsidRDefault="00D6409E" w:rsidP="00D6409E">
      <w:pPr>
        <w:tabs>
          <w:tab w:val="left" w:pos="524"/>
        </w:tabs>
        <w:rPr>
          <w:lang w:val="en-US"/>
        </w:rPr>
      </w:pPr>
      <w:r w:rsidRPr="00D6409E">
        <w:rPr>
          <w:lang w:val="en-US"/>
        </w:rPr>
        <w:t>Cognitive ecology integrates theory and observations from evolutionary ecology and neurobiology, primarily cognitive science, in order to understand the effect that animal interaction with their habitat has on their cognitive systems and how those systems restrict behavior within an ecological and evolutionary framework</w:t>
      </w:r>
      <w:proofErr w:type="gramStart"/>
      <w:r w:rsidRPr="00D6409E">
        <w:rPr>
          <w:lang w:val="en-US"/>
        </w:rPr>
        <w:t>.[</w:t>
      </w:r>
      <w:proofErr w:type="gramEnd"/>
      <w:r w:rsidRPr="00D6409E">
        <w:rPr>
          <w:lang w:val="en-US"/>
        </w:rPr>
        <w:t xml:space="preserve">128] "Until recently, however, cognitive scientists have not paid sufficient attention to the fundamental fact that cognitive traits evolved under particular natural settings. With consideration of the selection pressure on cognition, cognitive ecology can contribute intellectual coherence to the multidisciplinary study of cognition."[129][130] As a study involving the 'coupling' or interactions between organism and environment, cognitive ecology is closely related to </w:t>
      </w:r>
      <w:proofErr w:type="spellStart"/>
      <w:r w:rsidRPr="00D6409E">
        <w:rPr>
          <w:lang w:val="en-US"/>
        </w:rPr>
        <w:t>enactivism</w:t>
      </w:r>
      <w:proofErr w:type="spellEnd"/>
      <w:proofErr w:type="gramStart"/>
      <w:r w:rsidRPr="00D6409E">
        <w:rPr>
          <w:lang w:val="en-US"/>
        </w:rPr>
        <w:t>,[</w:t>
      </w:r>
      <w:proofErr w:type="gramEnd"/>
      <w:r w:rsidRPr="00D6409E">
        <w:rPr>
          <w:lang w:val="en-US"/>
        </w:rPr>
        <w:t xml:space="preserve">128] a field based upon the view that "...we must see the organism and environment as bound together in reciprocal </w:t>
      </w:r>
      <w:r>
        <w:rPr>
          <w:lang w:val="en-US"/>
        </w:rPr>
        <w:t>specification and selection..."</w:t>
      </w:r>
    </w:p>
    <w:p w:rsidR="00D6409E" w:rsidRPr="002E66CF" w:rsidRDefault="002E66CF" w:rsidP="002E66CF">
      <w:pPr>
        <w:pStyle w:val="1"/>
      </w:pPr>
      <w:r>
        <w:rPr>
          <w:lang w:val="en-US"/>
        </w:rPr>
        <w:br w:type="page"/>
      </w:r>
      <w:bookmarkStart w:id="21" w:name="_Toc509410686"/>
      <w:r>
        <w:lastRenderedPageBreak/>
        <w:t>Η ΟΙΚΟΓΕΝΕΙΑ ΜΟΥ</w:t>
      </w:r>
      <w:r>
        <w:rPr>
          <w:noProof/>
          <w:lang w:eastAsia="el-GR"/>
        </w:rPr>
        <w:drawing>
          <wp:inline distT="0" distB="0" distL="0" distR="0">
            <wp:extent cx="5486400" cy="3200400"/>
            <wp:effectExtent l="0" t="19050" r="0" b="3810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bookmarkEnd w:id="21"/>
    </w:p>
    <w:sectPr w:rsidR="00D6409E" w:rsidRPr="002E66CF" w:rsidSect="00C47F65">
      <w:headerReference w:type="default" r:id="rId20"/>
      <w:footerReference w:type="default" r:id="rId21"/>
      <w:pgSz w:w="11906" w:h="16838"/>
      <w:pgMar w:top="1418" w:right="1418" w:bottom="1418" w:left="1418"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3B0" w:rsidRDefault="008D43B0" w:rsidP="003C781B">
      <w:pPr>
        <w:spacing w:after="0" w:line="240" w:lineRule="auto"/>
      </w:pPr>
      <w:r>
        <w:separator/>
      </w:r>
    </w:p>
  </w:endnote>
  <w:endnote w:type="continuationSeparator" w:id="0">
    <w:p w:rsidR="008D43B0" w:rsidRDefault="008D43B0" w:rsidP="003C7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9D4" w:rsidRDefault="000159D4">
    <w:pPr>
      <w:pStyle w:val="a4"/>
      <w:pBdr>
        <w:top w:val="thinThickSmallGap" w:sz="24" w:space="1" w:color="622423" w:themeColor="accent2" w:themeShade="7F"/>
      </w:pBdr>
      <w:rPr>
        <w:rFonts w:asciiTheme="majorHAnsi" w:hAnsiTheme="majorHAnsi"/>
      </w:rPr>
    </w:pPr>
    <w:r>
      <w:rPr>
        <w:rFonts w:asciiTheme="majorHAnsi" w:hAnsiTheme="majorHAnsi"/>
      </w:rPr>
      <w:t xml:space="preserve">Λήμματα από 1-5 </w:t>
    </w:r>
    <w:r>
      <w:rPr>
        <w:rFonts w:asciiTheme="majorHAnsi" w:hAnsiTheme="majorHAnsi"/>
      </w:rPr>
      <w:ptab w:relativeTo="margin" w:alignment="right" w:leader="none"/>
    </w:r>
    <w:r>
      <w:rPr>
        <w:rFonts w:asciiTheme="majorHAnsi" w:hAnsiTheme="majorHAnsi"/>
      </w:rPr>
      <w:t xml:space="preserve">Σελίδα </w:t>
    </w:r>
    <w:fldSimple w:instr=" PAGE   \* MERGEFORMAT ">
      <w:r w:rsidRPr="000159D4">
        <w:rPr>
          <w:rFonts w:asciiTheme="majorHAnsi" w:hAnsiTheme="majorHAnsi"/>
          <w:noProof/>
        </w:rPr>
        <w:t>1</w:t>
      </w:r>
    </w:fldSimple>
  </w:p>
  <w:p w:rsidR="00C91BE8" w:rsidRDefault="00C91B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3B0" w:rsidRDefault="008D43B0" w:rsidP="003C781B">
      <w:pPr>
        <w:spacing w:after="0" w:line="240" w:lineRule="auto"/>
      </w:pPr>
      <w:r>
        <w:separator/>
      </w:r>
    </w:p>
  </w:footnote>
  <w:footnote w:type="continuationSeparator" w:id="0">
    <w:p w:rsidR="008D43B0" w:rsidRDefault="008D43B0" w:rsidP="003C78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1152" w:type="dxa"/>
      <w:tblBorders>
        <w:insideV w:val="single" w:sz="4" w:space="0" w:color="auto"/>
      </w:tblBorders>
      <w:tblLook w:val="04A0"/>
    </w:tblPr>
    <w:tblGrid>
      <w:gridCol w:w="1152"/>
      <w:gridCol w:w="8134"/>
    </w:tblGrid>
    <w:tr w:rsidR="00A50D75">
      <w:tc>
        <w:tcPr>
          <w:tcW w:w="1152" w:type="dxa"/>
        </w:tcPr>
        <w:p w:rsidR="00A50D75" w:rsidRDefault="00307637">
          <w:pPr>
            <w:pStyle w:val="a3"/>
            <w:jc w:val="right"/>
            <w:rPr>
              <w:b/>
            </w:rPr>
          </w:pPr>
          <w:r>
            <w:fldChar w:fldCharType="begin"/>
          </w:r>
          <w:r w:rsidR="00A50D75">
            <w:instrText xml:space="preserve"> PAGE   \* MERGEFORMAT </w:instrText>
          </w:r>
          <w:r>
            <w:fldChar w:fldCharType="separate"/>
          </w:r>
          <w:r w:rsidR="000159D4">
            <w:rPr>
              <w:noProof/>
            </w:rPr>
            <w:t>1</w:t>
          </w:r>
          <w:r>
            <w:rPr>
              <w:noProof/>
            </w:rPr>
            <w:fldChar w:fldCharType="end"/>
          </w:r>
        </w:p>
      </w:tc>
      <w:tc>
        <w:tcPr>
          <w:tcW w:w="0" w:type="auto"/>
          <w:noWrap/>
        </w:tcPr>
        <w:p w:rsidR="00A50D75" w:rsidRDefault="00307637">
          <w:pPr>
            <w:pStyle w:val="a3"/>
            <w:rPr>
              <w:b/>
            </w:rPr>
          </w:pPr>
          <w:fldSimple w:instr=" STYLEREF  &quot;1&quot; ">
            <w:r w:rsidR="000159D4">
              <w:rPr>
                <w:noProof/>
              </w:rPr>
              <w:t>ΠΕΡΙΕΧΟΜΕΝΑ</w:t>
            </w:r>
          </w:fldSimple>
        </w:p>
      </w:tc>
    </w:tr>
  </w:tbl>
  <w:p w:rsidR="003C781B" w:rsidRPr="003C781B" w:rsidRDefault="003C781B">
    <w:pPr>
      <w:pStyle w:val="a3"/>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rsids>
    <w:rsidRoot w:val="008E1860"/>
    <w:rsid w:val="000159D4"/>
    <w:rsid w:val="00082298"/>
    <w:rsid w:val="00294D47"/>
    <w:rsid w:val="002E66CF"/>
    <w:rsid w:val="00307637"/>
    <w:rsid w:val="003C781B"/>
    <w:rsid w:val="00540CFC"/>
    <w:rsid w:val="005847D3"/>
    <w:rsid w:val="00714F4E"/>
    <w:rsid w:val="008D43B0"/>
    <w:rsid w:val="008E1860"/>
    <w:rsid w:val="008E7BEA"/>
    <w:rsid w:val="00A50D75"/>
    <w:rsid w:val="00B46FF4"/>
    <w:rsid w:val="00B659BF"/>
    <w:rsid w:val="00C47F65"/>
    <w:rsid w:val="00C91BE8"/>
    <w:rsid w:val="00D07587"/>
    <w:rsid w:val="00D30D5E"/>
    <w:rsid w:val="00D6409E"/>
    <w:rsid w:val="00D85AC7"/>
    <w:rsid w:val="00DF61C0"/>
    <w:rsid w:val="00E30257"/>
    <w:rsid w:val="00F33580"/>
    <w:rsid w:val="00FA72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BEA"/>
    <w:pPr>
      <w:spacing w:after="240" w:line="312" w:lineRule="auto"/>
      <w:ind w:firstLine="709"/>
    </w:pPr>
    <w:rPr>
      <w:rFonts w:ascii="Times New Roman" w:hAnsi="Times New Roman"/>
    </w:rPr>
  </w:style>
  <w:style w:type="paragraph" w:styleId="1">
    <w:name w:val="heading 1"/>
    <w:basedOn w:val="a"/>
    <w:next w:val="a"/>
    <w:link w:val="1Char"/>
    <w:uiPriority w:val="9"/>
    <w:qFormat/>
    <w:rsid w:val="00D6409E"/>
    <w:pPr>
      <w:keepNext/>
      <w:keepLines/>
      <w:spacing w:before="480" w:after="38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D640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6409E"/>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D6409E"/>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3C781B"/>
    <w:pPr>
      <w:tabs>
        <w:tab w:val="center" w:pos="4153"/>
        <w:tab w:val="right" w:pos="8306"/>
      </w:tabs>
      <w:spacing w:after="0" w:line="240" w:lineRule="auto"/>
    </w:pPr>
  </w:style>
  <w:style w:type="character" w:customStyle="1" w:styleId="Char">
    <w:name w:val="Κεφαλίδα Char"/>
    <w:basedOn w:val="a0"/>
    <w:link w:val="a3"/>
    <w:uiPriority w:val="99"/>
    <w:rsid w:val="003C781B"/>
    <w:rPr>
      <w:rFonts w:ascii="Times New Roman" w:hAnsi="Times New Roman"/>
    </w:rPr>
  </w:style>
  <w:style w:type="paragraph" w:styleId="a4">
    <w:name w:val="footer"/>
    <w:basedOn w:val="a"/>
    <w:link w:val="Char0"/>
    <w:uiPriority w:val="99"/>
    <w:unhideWhenUsed/>
    <w:rsid w:val="003C781B"/>
    <w:pPr>
      <w:tabs>
        <w:tab w:val="center" w:pos="4153"/>
        <w:tab w:val="right" w:pos="8306"/>
      </w:tabs>
      <w:spacing w:after="0" w:line="240" w:lineRule="auto"/>
    </w:pPr>
  </w:style>
  <w:style w:type="character" w:customStyle="1" w:styleId="Char0">
    <w:name w:val="Υποσέλιδο Char"/>
    <w:basedOn w:val="a0"/>
    <w:link w:val="a4"/>
    <w:uiPriority w:val="99"/>
    <w:rsid w:val="003C781B"/>
    <w:rPr>
      <w:rFonts w:ascii="Times New Roman" w:hAnsi="Times New Roman"/>
    </w:rPr>
  </w:style>
  <w:style w:type="table" w:styleId="a5">
    <w:name w:val="Table Grid"/>
    <w:basedOn w:val="a1"/>
    <w:uiPriority w:val="59"/>
    <w:rsid w:val="00D075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Medium Shading 1 Accent 1"/>
    <w:basedOn w:val="a1"/>
    <w:uiPriority w:val="63"/>
    <w:rsid w:val="00D30D5E"/>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0">
    <w:name w:val="Medium Shading 1"/>
    <w:basedOn w:val="a1"/>
    <w:uiPriority w:val="63"/>
    <w:rsid w:val="00D30D5E"/>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Grid 1 Accent 1"/>
    <w:basedOn w:val="a1"/>
    <w:uiPriority w:val="67"/>
    <w:rsid w:val="00B659BF"/>
    <w:pPr>
      <w:spacing w:after="0" w:line="240" w:lineRule="auto"/>
    </w:pPr>
    <w:rPr>
      <w:color w:val="FFFFFF" w:themeColor="background1"/>
    </w:rPr>
    <w:tblPr>
      <w:tblStyleRowBandSize w:val="1"/>
      <w:tblStyleColBandSize w:val="1"/>
      <w:tblInd w:w="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top w:w="0" w:type="dxa"/>
        <w:left w:w="108" w:type="dxa"/>
        <w:bottom w:w="0" w:type="dxa"/>
        <w:right w:w="108" w:type="dxa"/>
      </w:tblCellMar>
    </w:tblPr>
    <w:tcPr>
      <w:shd w:val="clear" w:color="auto" w:fill="FBD4B4" w:themeFill="accent6" w:themeFillTint="66"/>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tblStylePr w:type="nwCell">
      <w:pPr>
        <w:jc w:val="left"/>
      </w:pPr>
      <w:rPr>
        <w:color w:val="1F497D" w:themeColor="text2"/>
      </w:rPr>
      <w:tblPr/>
      <w:tcPr>
        <w:shd w:val="clear" w:color="auto" w:fill="D9D9D9" w:themeFill="background1" w:themeFillShade="D9"/>
      </w:tcPr>
    </w:tblStylePr>
  </w:style>
  <w:style w:type="paragraph" w:styleId="a6">
    <w:name w:val="Balloon Text"/>
    <w:basedOn w:val="a"/>
    <w:link w:val="Char1"/>
    <w:uiPriority w:val="99"/>
    <w:semiHidden/>
    <w:unhideWhenUsed/>
    <w:rsid w:val="00E30257"/>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30257"/>
    <w:rPr>
      <w:rFonts w:ascii="Tahoma" w:hAnsi="Tahoma" w:cs="Tahoma"/>
      <w:sz w:val="16"/>
      <w:szCs w:val="16"/>
    </w:rPr>
  </w:style>
  <w:style w:type="paragraph" w:styleId="a7">
    <w:name w:val="No Spacing"/>
    <w:link w:val="Char2"/>
    <w:uiPriority w:val="1"/>
    <w:qFormat/>
    <w:rsid w:val="00C47F65"/>
    <w:pPr>
      <w:spacing w:after="0" w:line="240" w:lineRule="auto"/>
    </w:pPr>
    <w:rPr>
      <w:rFonts w:eastAsiaTheme="minorEastAsia"/>
    </w:rPr>
  </w:style>
  <w:style w:type="character" w:customStyle="1" w:styleId="Char2">
    <w:name w:val="Χωρίς διάστιχο Char"/>
    <w:basedOn w:val="a0"/>
    <w:link w:val="a7"/>
    <w:uiPriority w:val="1"/>
    <w:rsid w:val="00C47F65"/>
    <w:rPr>
      <w:rFonts w:eastAsiaTheme="minorEastAsia"/>
    </w:rPr>
  </w:style>
  <w:style w:type="paragraph" w:styleId="a8">
    <w:name w:val="Title"/>
    <w:basedOn w:val="a"/>
    <w:next w:val="a"/>
    <w:link w:val="Char3"/>
    <w:uiPriority w:val="10"/>
    <w:qFormat/>
    <w:rsid w:val="00C47F65"/>
    <w:pPr>
      <w:pBdr>
        <w:bottom w:val="single" w:sz="8" w:space="4" w:color="4F81BD" w:themeColor="accent1"/>
      </w:pBdr>
      <w:spacing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3">
    <w:name w:val="Τίτλος Char"/>
    <w:basedOn w:val="a0"/>
    <w:link w:val="a8"/>
    <w:uiPriority w:val="10"/>
    <w:rsid w:val="00C47F65"/>
    <w:rPr>
      <w:rFonts w:asciiTheme="majorHAnsi" w:eastAsiaTheme="majorEastAsia" w:hAnsiTheme="majorHAnsi" w:cstheme="majorBidi"/>
      <w:color w:val="17365D" w:themeColor="text2" w:themeShade="BF"/>
      <w:spacing w:val="5"/>
      <w:kern w:val="28"/>
      <w:sz w:val="52"/>
      <w:szCs w:val="52"/>
      <w:lang w:eastAsia="el-GR"/>
    </w:rPr>
  </w:style>
  <w:style w:type="paragraph" w:styleId="a9">
    <w:name w:val="Subtitle"/>
    <w:basedOn w:val="a"/>
    <w:next w:val="a"/>
    <w:link w:val="Char4"/>
    <w:uiPriority w:val="11"/>
    <w:qFormat/>
    <w:rsid w:val="00C47F65"/>
    <w:pPr>
      <w:numPr>
        <w:ilvl w:val="1"/>
      </w:numPr>
      <w:spacing w:after="200" w:line="276" w:lineRule="auto"/>
      <w:ind w:firstLine="709"/>
    </w:pPr>
    <w:rPr>
      <w:rFonts w:asciiTheme="majorHAnsi" w:eastAsiaTheme="majorEastAsia" w:hAnsiTheme="majorHAnsi" w:cstheme="majorBidi"/>
      <w:i/>
      <w:iCs/>
      <w:color w:val="4F81BD" w:themeColor="accent1"/>
      <w:spacing w:val="15"/>
      <w:sz w:val="24"/>
      <w:szCs w:val="24"/>
      <w:lang w:eastAsia="el-GR"/>
    </w:rPr>
  </w:style>
  <w:style w:type="character" w:customStyle="1" w:styleId="Char4">
    <w:name w:val="Υπότιτλος Char"/>
    <w:basedOn w:val="a0"/>
    <w:link w:val="a9"/>
    <w:uiPriority w:val="11"/>
    <w:rsid w:val="00C47F65"/>
    <w:rPr>
      <w:rFonts w:asciiTheme="majorHAnsi" w:eastAsiaTheme="majorEastAsia" w:hAnsiTheme="majorHAnsi" w:cstheme="majorBidi"/>
      <w:i/>
      <w:iCs/>
      <w:color w:val="4F81BD" w:themeColor="accent1"/>
      <w:spacing w:val="15"/>
      <w:sz w:val="24"/>
      <w:szCs w:val="24"/>
      <w:lang w:eastAsia="el-GR"/>
    </w:rPr>
  </w:style>
  <w:style w:type="paragraph" w:styleId="aa">
    <w:name w:val="TOC Heading"/>
    <w:basedOn w:val="1"/>
    <w:next w:val="a"/>
    <w:uiPriority w:val="39"/>
    <w:semiHidden/>
    <w:unhideWhenUsed/>
    <w:qFormat/>
    <w:rsid w:val="00082298"/>
    <w:pPr>
      <w:spacing w:after="0" w:line="276" w:lineRule="auto"/>
      <w:ind w:firstLine="0"/>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082298"/>
    <w:pPr>
      <w:spacing w:after="100"/>
    </w:pPr>
  </w:style>
  <w:style w:type="paragraph" w:styleId="20">
    <w:name w:val="toc 2"/>
    <w:basedOn w:val="a"/>
    <w:next w:val="a"/>
    <w:autoRedefine/>
    <w:uiPriority w:val="39"/>
    <w:unhideWhenUsed/>
    <w:rsid w:val="00082298"/>
    <w:pPr>
      <w:spacing w:after="100"/>
      <w:ind w:left="220"/>
    </w:pPr>
  </w:style>
  <w:style w:type="character" w:styleId="-">
    <w:name w:val="Hyperlink"/>
    <w:basedOn w:val="a0"/>
    <w:uiPriority w:val="99"/>
    <w:unhideWhenUsed/>
    <w:rsid w:val="000822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BEA"/>
    <w:pPr>
      <w:spacing w:after="240" w:line="312" w:lineRule="auto"/>
      <w:ind w:firstLine="709"/>
    </w:pPr>
    <w:rPr>
      <w:rFonts w:ascii="Times New Roman" w:hAnsi="Times New Roman"/>
    </w:rPr>
  </w:style>
  <w:style w:type="paragraph" w:styleId="1">
    <w:name w:val="heading 1"/>
    <w:basedOn w:val="a"/>
    <w:next w:val="a"/>
    <w:link w:val="1Char"/>
    <w:uiPriority w:val="9"/>
    <w:qFormat/>
    <w:rsid w:val="00D6409E"/>
    <w:pPr>
      <w:keepNext/>
      <w:keepLines/>
      <w:spacing w:before="480" w:after="380"/>
      <w:outlineLvl w:val="0"/>
    </w:pPr>
    <w:rPr>
      <w:rFonts w:ascii="Arial" w:eastAsiaTheme="majorEastAsia" w:hAnsi="Arial" w:cstheme="majorBidi"/>
      <w:b/>
      <w:bCs/>
      <w:color w:val="FF0000"/>
      <w:sz w:val="28"/>
      <w:szCs w:val="28"/>
    </w:rPr>
  </w:style>
  <w:style w:type="paragraph" w:styleId="2">
    <w:name w:val="heading 2"/>
    <w:basedOn w:val="a"/>
    <w:next w:val="a"/>
    <w:link w:val="2Char"/>
    <w:uiPriority w:val="9"/>
    <w:unhideWhenUsed/>
    <w:qFormat/>
    <w:rsid w:val="00D640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6409E"/>
    <w:rPr>
      <w:rFonts w:ascii="Arial" w:eastAsiaTheme="majorEastAsia" w:hAnsi="Arial" w:cstheme="majorBidi"/>
      <w:b/>
      <w:bCs/>
      <w:color w:val="FF0000"/>
      <w:sz w:val="28"/>
      <w:szCs w:val="28"/>
    </w:rPr>
  </w:style>
  <w:style w:type="character" w:customStyle="1" w:styleId="2Char">
    <w:name w:val="Επικεφαλίδα 2 Char"/>
    <w:basedOn w:val="a0"/>
    <w:link w:val="2"/>
    <w:uiPriority w:val="9"/>
    <w:rsid w:val="00D6409E"/>
    <w:rPr>
      <w:rFonts w:asciiTheme="majorHAnsi" w:eastAsiaTheme="majorEastAsia" w:hAnsiTheme="majorHAnsi" w:cstheme="majorBidi"/>
      <w:b/>
      <w:bCs/>
      <w:color w:val="4F81BD" w:themeColor="accent1"/>
      <w:sz w:val="26"/>
      <w:szCs w:val="26"/>
    </w:rPr>
  </w:style>
  <w:style w:type="paragraph" w:styleId="a3">
    <w:name w:val="header"/>
    <w:basedOn w:val="a"/>
    <w:link w:val="Char"/>
    <w:uiPriority w:val="99"/>
    <w:unhideWhenUsed/>
    <w:rsid w:val="003C781B"/>
    <w:pPr>
      <w:tabs>
        <w:tab w:val="center" w:pos="4153"/>
        <w:tab w:val="right" w:pos="8306"/>
      </w:tabs>
      <w:spacing w:after="0" w:line="240" w:lineRule="auto"/>
    </w:pPr>
  </w:style>
  <w:style w:type="character" w:customStyle="1" w:styleId="Char">
    <w:name w:val="Κεφαλίδα Char"/>
    <w:basedOn w:val="a0"/>
    <w:link w:val="a3"/>
    <w:uiPriority w:val="99"/>
    <w:rsid w:val="003C781B"/>
    <w:rPr>
      <w:rFonts w:ascii="Times New Roman" w:hAnsi="Times New Roman"/>
    </w:rPr>
  </w:style>
  <w:style w:type="paragraph" w:styleId="a4">
    <w:name w:val="footer"/>
    <w:basedOn w:val="a"/>
    <w:link w:val="Char0"/>
    <w:uiPriority w:val="99"/>
    <w:unhideWhenUsed/>
    <w:rsid w:val="003C781B"/>
    <w:pPr>
      <w:tabs>
        <w:tab w:val="center" w:pos="4153"/>
        <w:tab w:val="right" w:pos="8306"/>
      </w:tabs>
      <w:spacing w:after="0" w:line="240" w:lineRule="auto"/>
    </w:pPr>
  </w:style>
  <w:style w:type="character" w:customStyle="1" w:styleId="Char0">
    <w:name w:val="Υποσέλιδο Char"/>
    <w:basedOn w:val="a0"/>
    <w:link w:val="a4"/>
    <w:uiPriority w:val="99"/>
    <w:rsid w:val="003C781B"/>
    <w:rPr>
      <w:rFonts w:ascii="Times New Roman" w:hAnsi="Times New Roman"/>
    </w:rPr>
  </w:style>
  <w:style w:type="table" w:styleId="a5">
    <w:name w:val="Table Grid"/>
    <w:basedOn w:val="a1"/>
    <w:uiPriority w:val="59"/>
    <w:rsid w:val="00D07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Medium Shading 1 Accent 1"/>
    <w:basedOn w:val="a1"/>
    <w:uiPriority w:val="63"/>
    <w:rsid w:val="00D30D5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0">
    <w:name w:val="Medium Shading 1"/>
    <w:basedOn w:val="a1"/>
    <w:uiPriority w:val="63"/>
    <w:rsid w:val="00D30D5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Grid 1 Accent 1"/>
    <w:basedOn w:val="a1"/>
    <w:uiPriority w:val="67"/>
    <w:rsid w:val="00B659BF"/>
    <w:pPr>
      <w:spacing w:after="0" w:line="240" w:lineRule="auto"/>
    </w:pPr>
    <w:rPr>
      <w:color w:val="FFFFFF" w:themeColor="background1"/>
    </w:rPr>
    <w:tblPr>
      <w:tblStyleRowBandSize w:val="1"/>
      <w:tblStyleColBandSize w:val="1"/>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cPr>
      <w:shd w:val="clear" w:color="auto" w:fill="FBD4B4" w:themeFill="accent6" w:themeFillTint="66"/>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tblStylePr w:type="nwCell">
      <w:pPr>
        <w:jc w:val="left"/>
      </w:pPr>
      <w:rPr>
        <w:color w:val="1F497D" w:themeColor="text2"/>
      </w:rPr>
      <w:tblPr/>
      <w:tcPr>
        <w:shd w:val="clear" w:color="auto" w:fill="D9D9D9" w:themeFill="background1" w:themeFillShade="D9"/>
      </w:tcPr>
    </w:tblStylePr>
  </w:style>
  <w:style w:type="paragraph" w:styleId="a6">
    <w:name w:val="Balloon Text"/>
    <w:basedOn w:val="a"/>
    <w:link w:val="Char1"/>
    <w:uiPriority w:val="99"/>
    <w:semiHidden/>
    <w:unhideWhenUsed/>
    <w:rsid w:val="00E30257"/>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30257"/>
    <w:rPr>
      <w:rFonts w:ascii="Tahoma" w:hAnsi="Tahoma" w:cs="Tahoma"/>
      <w:sz w:val="16"/>
      <w:szCs w:val="16"/>
    </w:rPr>
  </w:style>
  <w:style w:type="paragraph" w:styleId="a7">
    <w:name w:val="No Spacing"/>
    <w:link w:val="Char2"/>
    <w:uiPriority w:val="1"/>
    <w:qFormat/>
    <w:rsid w:val="00C47F65"/>
    <w:pPr>
      <w:spacing w:after="0" w:line="240" w:lineRule="auto"/>
    </w:pPr>
    <w:rPr>
      <w:rFonts w:eastAsiaTheme="minorEastAsia"/>
    </w:rPr>
  </w:style>
  <w:style w:type="character" w:customStyle="1" w:styleId="Char2">
    <w:name w:val="Χωρίς διάστιχο Char"/>
    <w:basedOn w:val="a0"/>
    <w:link w:val="a7"/>
    <w:uiPriority w:val="1"/>
    <w:rsid w:val="00C47F65"/>
    <w:rPr>
      <w:rFonts w:eastAsiaTheme="minorEastAsia"/>
    </w:rPr>
  </w:style>
  <w:style w:type="paragraph" w:styleId="a8">
    <w:name w:val="Title"/>
    <w:basedOn w:val="a"/>
    <w:next w:val="a"/>
    <w:link w:val="Char3"/>
    <w:uiPriority w:val="10"/>
    <w:qFormat/>
    <w:rsid w:val="00C47F65"/>
    <w:pPr>
      <w:pBdr>
        <w:bottom w:val="single" w:sz="8" w:space="4" w:color="4F81BD" w:themeColor="accent1"/>
      </w:pBdr>
      <w:spacing w:after="300" w:line="240" w:lineRule="auto"/>
      <w:ind w:firstLine="0"/>
      <w:contextualSpacing/>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Char3">
    <w:name w:val="Τίτλος Char"/>
    <w:basedOn w:val="a0"/>
    <w:link w:val="a8"/>
    <w:uiPriority w:val="10"/>
    <w:rsid w:val="00C47F65"/>
    <w:rPr>
      <w:rFonts w:asciiTheme="majorHAnsi" w:eastAsiaTheme="majorEastAsia" w:hAnsiTheme="majorHAnsi" w:cstheme="majorBidi"/>
      <w:color w:val="17365D" w:themeColor="text2" w:themeShade="BF"/>
      <w:spacing w:val="5"/>
      <w:kern w:val="28"/>
      <w:sz w:val="52"/>
      <w:szCs w:val="52"/>
      <w:lang w:eastAsia="el-GR"/>
    </w:rPr>
  </w:style>
  <w:style w:type="paragraph" w:styleId="a9">
    <w:name w:val="Subtitle"/>
    <w:basedOn w:val="a"/>
    <w:next w:val="a"/>
    <w:link w:val="Char4"/>
    <w:uiPriority w:val="11"/>
    <w:qFormat/>
    <w:rsid w:val="00C47F65"/>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el-GR"/>
    </w:rPr>
  </w:style>
  <w:style w:type="character" w:customStyle="1" w:styleId="Char4">
    <w:name w:val="Υπότιτλος Char"/>
    <w:basedOn w:val="a0"/>
    <w:link w:val="a9"/>
    <w:uiPriority w:val="11"/>
    <w:rsid w:val="00C47F65"/>
    <w:rPr>
      <w:rFonts w:asciiTheme="majorHAnsi" w:eastAsiaTheme="majorEastAsia" w:hAnsiTheme="majorHAnsi" w:cstheme="majorBidi"/>
      <w:i/>
      <w:iCs/>
      <w:color w:val="4F81BD" w:themeColor="accent1"/>
      <w:spacing w:val="15"/>
      <w:sz w:val="24"/>
      <w:szCs w:val="24"/>
      <w:lang w:eastAsia="el-GR"/>
    </w:rPr>
  </w:style>
  <w:style w:type="paragraph" w:styleId="aa">
    <w:name w:val="TOC Heading"/>
    <w:basedOn w:val="1"/>
    <w:next w:val="a"/>
    <w:uiPriority w:val="39"/>
    <w:semiHidden/>
    <w:unhideWhenUsed/>
    <w:qFormat/>
    <w:rsid w:val="00082298"/>
    <w:pPr>
      <w:spacing w:after="0" w:line="276" w:lineRule="auto"/>
      <w:ind w:firstLine="0"/>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082298"/>
    <w:pPr>
      <w:spacing w:after="100"/>
    </w:pPr>
  </w:style>
  <w:style w:type="paragraph" w:styleId="20">
    <w:name w:val="toc 2"/>
    <w:basedOn w:val="a"/>
    <w:next w:val="a"/>
    <w:autoRedefine/>
    <w:uiPriority w:val="39"/>
    <w:unhideWhenUsed/>
    <w:rsid w:val="00082298"/>
    <w:pPr>
      <w:spacing w:after="100"/>
      <w:ind w:left="220"/>
    </w:pPr>
  </w:style>
  <w:style w:type="character" w:styleId="-">
    <w:name w:val="Hyperlink"/>
    <w:basedOn w:val="a0"/>
    <w:uiPriority w:val="99"/>
    <w:unhideWhenUsed/>
    <w:rsid w:val="0008229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QuickStyle" Target="diagrams/quickStyle2.xm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glossaryDocument" Target="glossary/document.xml"/><Relationship Id="rId10" Type="http://schemas.openxmlformats.org/officeDocument/2006/relationships/diagramLayout" Target="diagrams/layout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gif"/><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CA87FF-C071-459F-B2D6-A22B1C427AB2}" type="doc">
      <dgm:prSet loTypeId="urn:microsoft.com/office/officeart/2005/8/layout/hierarchy1" loCatId="hierarchy" qsTypeId="urn:microsoft.com/office/officeart/2005/8/quickstyle/3d2" qsCatId="3D" csTypeId="urn:microsoft.com/office/officeart/2005/8/colors/accent2_1" csCatId="accent2" phldr="1"/>
      <dgm:spPr/>
      <dgm:t>
        <a:bodyPr/>
        <a:lstStyle/>
        <a:p>
          <a:endParaRPr lang="el-GR"/>
        </a:p>
      </dgm:t>
    </dgm:pt>
    <dgm:pt modelId="{5CE52BF9-F209-43B9-AB6B-8CE573186CBD}">
      <dgm:prSet phldrT="[Κείμενο]"/>
      <dgm:spPr/>
      <dgm:t>
        <a:bodyPr/>
        <a:lstStyle/>
        <a:p>
          <a:r>
            <a:rPr lang="el-GR"/>
            <a:t>ΓΕΩΡΓΙΟΣ-ΜΑΡΙΝΑ</a:t>
          </a:r>
        </a:p>
      </dgm:t>
    </dgm:pt>
    <dgm:pt modelId="{5C51BEA1-F083-4794-AAC1-DD2D8A98A525}" type="parTrans" cxnId="{AA02517C-C617-4C87-AFBC-8C48BAA89ED1}">
      <dgm:prSet/>
      <dgm:spPr/>
      <dgm:t>
        <a:bodyPr/>
        <a:lstStyle/>
        <a:p>
          <a:endParaRPr lang="el-GR"/>
        </a:p>
      </dgm:t>
    </dgm:pt>
    <dgm:pt modelId="{8B9C43BD-EFCF-4A29-8260-50005D51CE2B}" type="sibTrans" cxnId="{AA02517C-C617-4C87-AFBC-8C48BAA89ED1}">
      <dgm:prSet/>
      <dgm:spPr/>
      <dgm:t>
        <a:bodyPr/>
        <a:lstStyle/>
        <a:p>
          <a:endParaRPr lang="el-GR"/>
        </a:p>
      </dgm:t>
    </dgm:pt>
    <dgm:pt modelId="{07F89604-9511-44CF-9895-0C6413D8C03B}">
      <dgm:prSet phldrT="[Κείμενο]"/>
      <dgm:spPr/>
      <dgm:t>
        <a:bodyPr/>
        <a:lstStyle/>
        <a:p>
          <a:r>
            <a:rPr lang="el-GR"/>
            <a:t>ΔΑΜΙΑΝΟΣ</a:t>
          </a:r>
        </a:p>
      </dgm:t>
    </dgm:pt>
    <dgm:pt modelId="{C2B5D892-D1E9-43C5-8A96-A485454A973D}" type="parTrans" cxnId="{7466A140-5494-4EFE-BA8C-AAE08DC16CF4}">
      <dgm:prSet/>
      <dgm:spPr/>
      <dgm:t>
        <a:bodyPr/>
        <a:lstStyle/>
        <a:p>
          <a:endParaRPr lang="el-GR"/>
        </a:p>
      </dgm:t>
    </dgm:pt>
    <dgm:pt modelId="{CEF14CF2-AAD1-4C38-8E78-F1452BF8BDC6}" type="sibTrans" cxnId="{7466A140-5494-4EFE-BA8C-AAE08DC16CF4}">
      <dgm:prSet/>
      <dgm:spPr/>
      <dgm:t>
        <a:bodyPr/>
        <a:lstStyle/>
        <a:p>
          <a:endParaRPr lang="el-GR"/>
        </a:p>
      </dgm:t>
    </dgm:pt>
    <dgm:pt modelId="{E4ADF93C-D1C2-44A7-A408-2584FDD6A315}">
      <dgm:prSet phldrT="[Κείμενο]"/>
      <dgm:spPr/>
      <dgm:t>
        <a:bodyPr/>
        <a:lstStyle/>
        <a:p>
          <a:r>
            <a:rPr lang="el-GR"/>
            <a:t>ΜΑΡΙΑ</a:t>
          </a:r>
        </a:p>
      </dgm:t>
    </dgm:pt>
    <dgm:pt modelId="{52E21A98-D567-449E-AF0F-44421F02B8C2}" type="parTrans" cxnId="{CB5E83C0-7BB7-46FE-B2AD-947A837F3660}">
      <dgm:prSet/>
      <dgm:spPr/>
      <dgm:t>
        <a:bodyPr/>
        <a:lstStyle/>
        <a:p>
          <a:endParaRPr lang="el-GR"/>
        </a:p>
      </dgm:t>
    </dgm:pt>
    <dgm:pt modelId="{1F1C41FB-5DC8-42D3-8C89-A718DD4FA92F}" type="sibTrans" cxnId="{CB5E83C0-7BB7-46FE-B2AD-947A837F3660}">
      <dgm:prSet/>
      <dgm:spPr/>
      <dgm:t>
        <a:bodyPr/>
        <a:lstStyle/>
        <a:p>
          <a:endParaRPr lang="el-GR"/>
        </a:p>
      </dgm:t>
    </dgm:pt>
    <dgm:pt modelId="{0A566A69-DA99-4B61-BF6F-1B1785D35442}" type="pres">
      <dgm:prSet presAssocID="{5ECA87FF-C071-459F-B2D6-A22B1C427AB2}" presName="hierChild1" presStyleCnt="0">
        <dgm:presLayoutVars>
          <dgm:chPref val="1"/>
          <dgm:dir/>
          <dgm:animOne val="branch"/>
          <dgm:animLvl val="lvl"/>
          <dgm:resizeHandles/>
        </dgm:presLayoutVars>
      </dgm:prSet>
      <dgm:spPr/>
      <dgm:t>
        <a:bodyPr/>
        <a:lstStyle/>
        <a:p>
          <a:endParaRPr lang="el-GR"/>
        </a:p>
      </dgm:t>
    </dgm:pt>
    <dgm:pt modelId="{6B9DDE7D-BC64-4665-AF4B-564ACFEA4AEF}" type="pres">
      <dgm:prSet presAssocID="{5CE52BF9-F209-43B9-AB6B-8CE573186CBD}" presName="hierRoot1" presStyleCnt="0"/>
      <dgm:spPr/>
    </dgm:pt>
    <dgm:pt modelId="{03998130-65AB-4232-A2AA-1B0D0D44B1D4}" type="pres">
      <dgm:prSet presAssocID="{5CE52BF9-F209-43B9-AB6B-8CE573186CBD}" presName="composite" presStyleCnt="0"/>
      <dgm:spPr/>
    </dgm:pt>
    <dgm:pt modelId="{C243F043-A24C-47D0-B705-A722B715E989}" type="pres">
      <dgm:prSet presAssocID="{5CE52BF9-F209-43B9-AB6B-8CE573186CBD}" presName="background" presStyleLbl="node0" presStyleIdx="0" presStyleCnt="1"/>
      <dgm:spPr/>
    </dgm:pt>
    <dgm:pt modelId="{A9562896-0476-482A-A664-4543C6F45C4A}" type="pres">
      <dgm:prSet presAssocID="{5CE52BF9-F209-43B9-AB6B-8CE573186CBD}" presName="text" presStyleLbl="fgAcc0" presStyleIdx="0" presStyleCnt="1">
        <dgm:presLayoutVars>
          <dgm:chPref val="3"/>
        </dgm:presLayoutVars>
      </dgm:prSet>
      <dgm:spPr/>
      <dgm:t>
        <a:bodyPr/>
        <a:lstStyle/>
        <a:p>
          <a:endParaRPr lang="el-GR"/>
        </a:p>
      </dgm:t>
    </dgm:pt>
    <dgm:pt modelId="{BC5111C4-FABF-49FB-B58E-14D02ED4D161}" type="pres">
      <dgm:prSet presAssocID="{5CE52BF9-F209-43B9-AB6B-8CE573186CBD}" presName="hierChild2" presStyleCnt="0"/>
      <dgm:spPr/>
    </dgm:pt>
    <dgm:pt modelId="{A9796D20-0754-418C-AE15-422001DF4936}" type="pres">
      <dgm:prSet presAssocID="{C2B5D892-D1E9-43C5-8A96-A485454A973D}" presName="Name10" presStyleLbl="parChTrans1D2" presStyleIdx="0" presStyleCnt="2"/>
      <dgm:spPr/>
      <dgm:t>
        <a:bodyPr/>
        <a:lstStyle/>
        <a:p>
          <a:endParaRPr lang="el-GR"/>
        </a:p>
      </dgm:t>
    </dgm:pt>
    <dgm:pt modelId="{F96CE6AF-5545-4E3E-AE15-C87491C3FC9F}" type="pres">
      <dgm:prSet presAssocID="{07F89604-9511-44CF-9895-0C6413D8C03B}" presName="hierRoot2" presStyleCnt="0"/>
      <dgm:spPr/>
    </dgm:pt>
    <dgm:pt modelId="{83BDB96B-C1B2-4F6C-B4A6-8303D0DE0972}" type="pres">
      <dgm:prSet presAssocID="{07F89604-9511-44CF-9895-0C6413D8C03B}" presName="composite2" presStyleCnt="0"/>
      <dgm:spPr/>
    </dgm:pt>
    <dgm:pt modelId="{C9E7DA59-01B7-462C-983E-86C9936A1DF1}" type="pres">
      <dgm:prSet presAssocID="{07F89604-9511-44CF-9895-0C6413D8C03B}" presName="background2" presStyleLbl="node2" presStyleIdx="0" presStyleCnt="2"/>
      <dgm:spPr/>
    </dgm:pt>
    <dgm:pt modelId="{E34111B6-E74D-4864-B43E-D5D99D0D4F59}" type="pres">
      <dgm:prSet presAssocID="{07F89604-9511-44CF-9895-0C6413D8C03B}" presName="text2" presStyleLbl="fgAcc2" presStyleIdx="0" presStyleCnt="2">
        <dgm:presLayoutVars>
          <dgm:chPref val="3"/>
        </dgm:presLayoutVars>
      </dgm:prSet>
      <dgm:spPr/>
      <dgm:t>
        <a:bodyPr/>
        <a:lstStyle/>
        <a:p>
          <a:endParaRPr lang="el-GR"/>
        </a:p>
      </dgm:t>
    </dgm:pt>
    <dgm:pt modelId="{E87AE3CF-0983-44D2-936D-46BE7C55C44A}" type="pres">
      <dgm:prSet presAssocID="{07F89604-9511-44CF-9895-0C6413D8C03B}" presName="hierChild3" presStyleCnt="0"/>
      <dgm:spPr/>
    </dgm:pt>
    <dgm:pt modelId="{2B8CB514-41DC-436B-8183-D2B2B3A0F0D3}" type="pres">
      <dgm:prSet presAssocID="{52E21A98-D567-449E-AF0F-44421F02B8C2}" presName="Name10" presStyleLbl="parChTrans1D2" presStyleIdx="1" presStyleCnt="2"/>
      <dgm:spPr/>
      <dgm:t>
        <a:bodyPr/>
        <a:lstStyle/>
        <a:p>
          <a:endParaRPr lang="el-GR"/>
        </a:p>
      </dgm:t>
    </dgm:pt>
    <dgm:pt modelId="{BA037FFE-2615-464E-B8EA-866F291B32AD}" type="pres">
      <dgm:prSet presAssocID="{E4ADF93C-D1C2-44A7-A408-2584FDD6A315}" presName="hierRoot2" presStyleCnt="0"/>
      <dgm:spPr/>
    </dgm:pt>
    <dgm:pt modelId="{55E5AD67-DA1B-49E2-8523-488CBA94A4B5}" type="pres">
      <dgm:prSet presAssocID="{E4ADF93C-D1C2-44A7-A408-2584FDD6A315}" presName="composite2" presStyleCnt="0"/>
      <dgm:spPr/>
    </dgm:pt>
    <dgm:pt modelId="{19A7D7F9-9CFE-4610-A478-3201CB772B6B}" type="pres">
      <dgm:prSet presAssocID="{E4ADF93C-D1C2-44A7-A408-2584FDD6A315}" presName="background2" presStyleLbl="node2" presStyleIdx="1" presStyleCnt="2"/>
      <dgm:spPr/>
    </dgm:pt>
    <dgm:pt modelId="{78BFCAE9-16CA-4B45-85CD-3F102A7D83DD}" type="pres">
      <dgm:prSet presAssocID="{E4ADF93C-D1C2-44A7-A408-2584FDD6A315}" presName="text2" presStyleLbl="fgAcc2" presStyleIdx="1" presStyleCnt="2">
        <dgm:presLayoutVars>
          <dgm:chPref val="3"/>
        </dgm:presLayoutVars>
      </dgm:prSet>
      <dgm:spPr/>
      <dgm:t>
        <a:bodyPr/>
        <a:lstStyle/>
        <a:p>
          <a:endParaRPr lang="el-GR"/>
        </a:p>
      </dgm:t>
    </dgm:pt>
    <dgm:pt modelId="{5E8993BB-7B6F-4FEB-883D-9E57F3C1FF59}" type="pres">
      <dgm:prSet presAssocID="{E4ADF93C-D1C2-44A7-A408-2584FDD6A315}" presName="hierChild3" presStyleCnt="0"/>
      <dgm:spPr/>
    </dgm:pt>
  </dgm:ptLst>
  <dgm:cxnLst>
    <dgm:cxn modelId="{AA02517C-C617-4C87-AFBC-8C48BAA89ED1}" srcId="{5ECA87FF-C071-459F-B2D6-A22B1C427AB2}" destId="{5CE52BF9-F209-43B9-AB6B-8CE573186CBD}" srcOrd="0" destOrd="0" parTransId="{5C51BEA1-F083-4794-AAC1-DD2D8A98A525}" sibTransId="{8B9C43BD-EFCF-4A29-8260-50005D51CE2B}"/>
    <dgm:cxn modelId="{60439057-74CD-425D-8D9F-B889AC693122}" type="presOf" srcId="{5CE52BF9-F209-43B9-AB6B-8CE573186CBD}" destId="{A9562896-0476-482A-A664-4543C6F45C4A}" srcOrd="0" destOrd="0" presId="urn:microsoft.com/office/officeart/2005/8/layout/hierarchy1"/>
    <dgm:cxn modelId="{CB5E83C0-7BB7-46FE-B2AD-947A837F3660}" srcId="{5CE52BF9-F209-43B9-AB6B-8CE573186CBD}" destId="{E4ADF93C-D1C2-44A7-A408-2584FDD6A315}" srcOrd="1" destOrd="0" parTransId="{52E21A98-D567-449E-AF0F-44421F02B8C2}" sibTransId="{1F1C41FB-5DC8-42D3-8C89-A718DD4FA92F}"/>
    <dgm:cxn modelId="{9A8D930B-17AE-4A30-B317-832FEC5B759B}" type="presOf" srcId="{5ECA87FF-C071-459F-B2D6-A22B1C427AB2}" destId="{0A566A69-DA99-4B61-BF6F-1B1785D35442}" srcOrd="0" destOrd="0" presId="urn:microsoft.com/office/officeart/2005/8/layout/hierarchy1"/>
    <dgm:cxn modelId="{0C5CFFD9-E9E9-4193-A0B8-E357E80CE55C}" type="presOf" srcId="{52E21A98-D567-449E-AF0F-44421F02B8C2}" destId="{2B8CB514-41DC-436B-8183-D2B2B3A0F0D3}" srcOrd="0" destOrd="0" presId="urn:microsoft.com/office/officeart/2005/8/layout/hierarchy1"/>
    <dgm:cxn modelId="{4C4B78C7-022A-410F-BED7-5B26142EC766}" type="presOf" srcId="{C2B5D892-D1E9-43C5-8A96-A485454A973D}" destId="{A9796D20-0754-418C-AE15-422001DF4936}" srcOrd="0" destOrd="0" presId="urn:microsoft.com/office/officeart/2005/8/layout/hierarchy1"/>
    <dgm:cxn modelId="{7466A140-5494-4EFE-BA8C-AAE08DC16CF4}" srcId="{5CE52BF9-F209-43B9-AB6B-8CE573186CBD}" destId="{07F89604-9511-44CF-9895-0C6413D8C03B}" srcOrd="0" destOrd="0" parTransId="{C2B5D892-D1E9-43C5-8A96-A485454A973D}" sibTransId="{CEF14CF2-AAD1-4C38-8E78-F1452BF8BDC6}"/>
    <dgm:cxn modelId="{D45785DD-BD6E-4697-881C-EB4CCBAF0F65}" type="presOf" srcId="{07F89604-9511-44CF-9895-0C6413D8C03B}" destId="{E34111B6-E74D-4864-B43E-D5D99D0D4F59}" srcOrd="0" destOrd="0" presId="urn:microsoft.com/office/officeart/2005/8/layout/hierarchy1"/>
    <dgm:cxn modelId="{6101107F-516C-471E-B5C1-39156C17819C}" type="presOf" srcId="{E4ADF93C-D1C2-44A7-A408-2584FDD6A315}" destId="{78BFCAE9-16CA-4B45-85CD-3F102A7D83DD}" srcOrd="0" destOrd="0" presId="urn:microsoft.com/office/officeart/2005/8/layout/hierarchy1"/>
    <dgm:cxn modelId="{9ECDA8A1-FA62-469C-9897-CF08FE4AD317}" type="presParOf" srcId="{0A566A69-DA99-4B61-BF6F-1B1785D35442}" destId="{6B9DDE7D-BC64-4665-AF4B-564ACFEA4AEF}" srcOrd="0" destOrd="0" presId="urn:microsoft.com/office/officeart/2005/8/layout/hierarchy1"/>
    <dgm:cxn modelId="{21963402-2450-4590-B8BD-6D49C47D7EED}" type="presParOf" srcId="{6B9DDE7D-BC64-4665-AF4B-564ACFEA4AEF}" destId="{03998130-65AB-4232-A2AA-1B0D0D44B1D4}" srcOrd="0" destOrd="0" presId="urn:microsoft.com/office/officeart/2005/8/layout/hierarchy1"/>
    <dgm:cxn modelId="{A8C1C112-DD03-4FAD-ABDA-12B2CA66E9F8}" type="presParOf" srcId="{03998130-65AB-4232-A2AA-1B0D0D44B1D4}" destId="{C243F043-A24C-47D0-B705-A722B715E989}" srcOrd="0" destOrd="0" presId="urn:microsoft.com/office/officeart/2005/8/layout/hierarchy1"/>
    <dgm:cxn modelId="{09A5FEF8-5F2C-47DF-B504-4511F1AFE1B4}" type="presParOf" srcId="{03998130-65AB-4232-A2AA-1B0D0D44B1D4}" destId="{A9562896-0476-482A-A664-4543C6F45C4A}" srcOrd="1" destOrd="0" presId="urn:microsoft.com/office/officeart/2005/8/layout/hierarchy1"/>
    <dgm:cxn modelId="{FEF00185-EBA7-4A69-A1AA-AF477FA5EE72}" type="presParOf" srcId="{6B9DDE7D-BC64-4665-AF4B-564ACFEA4AEF}" destId="{BC5111C4-FABF-49FB-B58E-14D02ED4D161}" srcOrd="1" destOrd="0" presId="urn:microsoft.com/office/officeart/2005/8/layout/hierarchy1"/>
    <dgm:cxn modelId="{79B78DAD-4D1A-4B38-910A-EBDBF2C7ACF6}" type="presParOf" srcId="{BC5111C4-FABF-49FB-B58E-14D02ED4D161}" destId="{A9796D20-0754-418C-AE15-422001DF4936}" srcOrd="0" destOrd="0" presId="urn:microsoft.com/office/officeart/2005/8/layout/hierarchy1"/>
    <dgm:cxn modelId="{4E550668-D53A-4E98-A2D1-AB8706E5C237}" type="presParOf" srcId="{BC5111C4-FABF-49FB-B58E-14D02ED4D161}" destId="{F96CE6AF-5545-4E3E-AE15-C87491C3FC9F}" srcOrd="1" destOrd="0" presId="urn:microsoft.com/office/officeart/2005/8/layout/hierarchy1"/>
    <dgm:cxn modelId="{992E92A0-856A-43AB-8F6E-D51CDE554941}" type="presParOf" srcId="{F96CE6AF-5545-4E3E-AE15-C87491C3FC9F}" destId="{83BDB96B-C1B2-4F6C-B4A6-8303D0DE0972}" srcOrd="0" destOrd="0" presId="urn:microsoft.com/office/officeart/2005/8/layout/hierarchy1"/>
    <dgm:cxn modelId="{F209D195-AF47-44CD-9C87-F034646517E1}" type="presParOf" srcId="{83BDB96B-C1B2-4F6C-B4A6-8303D0DE0972}" destId="{C9E7DA59-01B7-462C-983E-86C9936A1DF1}" srcOrd="0" destOrd="0" presId="urn:microsoft.com/office/officeart/2005/8/layout/hierarchy1"/>
    <dgm:cxn modelId="{FE15A368-0FDD-4F22-B4D3-7D578704EA39}" type="presParOf" srcId="{83BDB96B-C1B2-4F6C-B4A6-8303D0DE0972}" destId="{E34111B6-E74D-4864-B43E-D5D99D0D4F59}" srcOrd="1" destOrd="0" presId="urn:microsoft.com/office/officeart/2005/8/layout/hierarchy1"/>
    <dgm:cxn modelId="{8932C896-F0FB-4BAD-B41B-2DA1B09F5B2B}" type="presParOf" srcId="{F96CE6AF-5545-4E3E-AE15-C87491C3FC9F}" destId="{E87AE3CF-0983-44D2-936D-46BE7C55C44A}" srcOrd="1" destOrd="0" presId="urn:microsoft.com/office/officeart/2005/8/layout/hierarchy1"/>
    <dgm:cxn modelId="{A5EAB703-C07C-4542-8794-41D2DB93BC69}" type="presParOf" srcId="{BC5111C4-FABF-49FB-B58E-14D02ED4D161}" destId="{2B8CB514-41DC-436B-8183-D2B2B3A0F0D3}" srcOrd="2" destOrd="0" presId="urn:microsoft.com/office/officeart/2005/8/layout/hierarchy1"/>
    <dgm:cxn modelId="{31DCCCBF-A3B3-42BA-902E-885D2A8E7A69}" type="presParOf" srcId="{BC5111C4-FABF-49FB-B58E-14D02ED4D161}" destId="{BA037FFE-2615-464E-B8EA-866F291B32AD}" srcOrd="3" destOrd="0" presId="urn:microsoft.com/office/officeart/2005/8/layout/hierarchy1"/>
    <dgm:cxn modelId="{DC362891-ED98-4749-BA02-71AF0166112E}" type="presParOf" srcId="{BA037FFE-2615-464E-B8EA-866F291B32AD}" destId="{55E5AD67-DA1B-49E2-8523-488CBA94A4B5}" srcOrd="0" destOrd="0" presId="urn:microsoft.com/office/officeart/2005/8/layout/hierarchy1"/>
    <dgm:cxn modelId="{E13E5A57-B61A-4A13-A0D3-DF59E37E4C63}" type="presParOf" srcId="{55E5AD67-DA1B-49E2-8523-488CBA94A4B5}" destId="{19A7D7F9-9CFE-4610-A478-3201CB772B6B}" srcOrd="0" destOrd="0" presId="urn:microsoft.com/office/officeart/2005/8/layout/hierarchy1"/>
    <dgm:cxn modelId="{41B60CA4-FC4F-4AD8-817F-D46FC70788EA}" type="presParOf" srcId="{55E5AD67-DA1B-49E2-8523-488CBA94A4B5}" destId="{78BFCAE9-16CA-4B45-85CD-3F102A7D83DD}" srcOrd="1" destOrd="0" presId="urn:microsoft.com/office/officeart/2005/8/layout/hierarchy1"/>
    <dgm:cxn modelId="{9799BBB6-0C72-48B3-823C-058F02DE0B93}" type="presParOf" srcId="{BA037FFE-2615-464E-B8EA-866F291B32AD}" destId="{5E8993BB-7B6F-4FEB-883D-9E57F3C1FF59}" srcOrd="1" destOrd="0" presId="urn:microsoft.com/office/officeart/2005/8/layout/hierarchy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ECA87FF-C071-459F-B2D6-A22B1C427AB2}" type="doc">
      <dgm:prSet loTypeId="urn:microsoft.com/office/officeart/2005/8/layout/hierarchy1" loCatId="hierarchy" qsTypeId="urn:microsoft.com/office/officeart/2005/8/quickstyle/3d2" qsCatId="3D" csTypeId="urn:microsoft.com/office/officeart/2005/8/colors/accent2_1" csCatId="accent2" phldr="1"/>
      <dgm:spPr/>
      <dgm:t>
        <a:bodyPr/>
        <a:lstStyle/>
        <a:p>
          <a:endParaRPr lang="el-GR"/>
        </a:p>
      </dgm:t>
    </dgm:pt>
    <dgm:pt modelId="{5CE52BF9-F209-43B9-AB6B-8CE573186CBD}">
      <dgm:prSet phldrT="[Κείμενο]"/>
      <dgm:spPr/>
      <dgm:t>
        <a:bodyPr/>
        <a:lstStyle/>
        <a:p>
          <a:r>
            <a:rPr lang="el-GR"/>
            <a:t>ΓΕΩΡΓΙΟΣ-ΜΑΡΙΝΑ</a:t>
          </a:r>
        </a:p>
      </dgm:t>
    </dgm:pt>
    <dgm:pt modelId="{5C51BEA1-F083-4794-AAC1-DD2D8A98A525}" type="parTrans" cxnId="{AA02517C-C617-4C87-AFBC-8C48BAA89ED1}">
      <dgm:prSet/>
      <dgm:spPr/>
      <dgm:t>
        <a:bodyPr/>
        <a:lstStyle/>
        <a:p>
          <a:endParaRPr lang="el-GR"/>
        </a:p>
      </dgm:t>
    </dgm:pt>
    <dgm:pt modelId="{8B9C43BD-EFCF-4A29-8260-50005D51CE2B}" type="sibTrans" cxnId="{AA02517C-C617-4C87-AFBC-8C48BAA89ED1}">
      <dgm:prSet/>
      <dgm:spPr/>
      <dgm:t>
        <a:bodyPr/>
        <a:lstStyle/>
        <a:p>
          <a:endParaRPr lang="el-GR"/>
        </a:p>
      </dgm:t>
    </dgm:pt>
    <dgm:pt modelId="{07F89604-9511-44CF-9895-0C6413D8C03B}">
      <dgm:prSet phldrT="[Κείμενο]"/>
      <dgm:spPr/>
      <dgm:t>
        <a:bodyPr/>
        <a:lstStyle/>
        <a:p>
          <a:r>
            <a:rPr lang="el-GR"/>
            <a:t>ΔΑΜΙΑΝΟΣ</a:t>
          </a:r>
        </a:p>
      </dgm:t>
    </dgm:pt>
    <dgm:pt modelId="{C2B5D892-D1E9-43C5-8A96-A485454A973D}" type="parTrans" cxnId="{7466A140-5494-4EFE-BA8C-AAE08DC16CF4}">
      <dgm:prSet/>
      <dgm:spPr/>
      <dgm:t>
        <a:bodyPr/>
        <a:lstStyle/>
        <a:p>
          <a:endParaRPr lang="el-GR"/>
        </a:p>
      </dgm:t>
    </dgm:pt>
    <dgm:pt modelId="{CEF14CF2-AAD1-4C38-8E78-F1452BF8BDC6}" type="sibTrans" cxnId="{7466A140-5494-4EFE-BA8C-AAE08DC16CF4}">
      <dgm:prSet/>
      <dgm:spPr/>
      <dgm:t>
        <a:bodyPr/>
        <a:lstStyle/>
        <a:p>
          <a:endParaRPr lang="el-GR"/>
        </a:p>
      </dgm:t>
    </dgm:pt>
    <dgm:pt modelId="{E4ADF93C-D1C2-44A7-A408-2584FDD6A315}">
      <dgm:prSet phldrT="[Κείμενο]"/>
      <dgm:spPr/>
      <dgm:t>
        <a:bodyPr/>
        <a:lstStyle/>
        <a:p>
          <a:r>
            <a:rPr lang="el-GR"/>
            <a:t>ΜΑΡΙΑ</a:t>
          </a:r>
        </a:p>
      </dgm:t>
    </dgm:pt>
    <dgm:pt modelId="{52E21A98-D567-449E-AF0F-44421F02B8C2}" type="parTrans" cxnId="{CB5E83C0-7BB7-46FE-B2AD-947A837F3660}">
      <dgm:prSet/>
      <dgm:spPr/>
      <dgm:t>
        <a:bodyPr/>
        <a:lstStyle/>
        <a:p>
          <a:endParaRPr lang="el-GR"/>
        </a:p>
      </dgm:t>
    </dgm:pt>
    <dgm:pt modelId="{1F1C41FB-5DC8-42D3-8C89-A718DD4FA92F}" type="sibTrans" cxnId="{CB5E83C0-7BB7-46FE-B2AD-947A837F3660}">
      <dgm:prSet/>
      <dgm:spPr/>
      <dgm:t>
        <a:bodyPr/>
        <a:lstStyle/>
        <a:p>
          <a:endParaRPr lang="el-GR"/>
        </a:p>
      </dgm:t>
    </dgm:pt>
    <dgm:pt modelId="{0A566A69-DA99-4B61-BF6F-1B1785D35442}" type="pres">
      <dgm:prSet presAssocID="{5ECA87FF-C071-459F-B2D6-A22B1C427AB2}" presName="hierChild1" presStyleCnt="0">
        <dgm:presLayoutVars>
          <dgm:chPref val="1"/>
          <dgm:dir/>
          <dgm:animOne val="branch"/>
          <dgm:animLvl val="lvl"/>
          <dgm:resizeHandles/>
        </dgm:presLayoutVars>
      </dgm:prSet>
      <dgm:spPr/>
      <dgm:t>
        <a:bodyPr/>
        <a:lstStyle/>
        <a:p>
          <a:endParaRPr lang="el-GR"/>
        </a:p>
      </dgm:t>
    </dgm:pt>
    <dgm:pt modelId="{6B9DDE7D-BC64-4665-AF4B-564ACFEA4AEF}" type="pres">
      <dgm:prSet presAssocID="{5CE52BF9-F209-43B9-AB6B-8CE573186CBD}" presName="hierRoot1" presStyleCnt="0"/>
      <dgm:spPr/>
    </dgm:pt>
    <dgm:pt modelId="{03998130-65AB-4232-A2AA-1B0D0D44B1D4}" type="pres">
      <dgm:prSet presAssocID="{5CE52BF9-F209-43B9-AB6B-8CE573186CBD}" presName="composite" presStyleCnt="0"/>
      <dgm:spPr/>
    </dgm:pt>
    <dgm:pt modelId="{C243F043-A24C-47D0-B705-A722B715E989}" type="pres">
      <dgm:prSet presAssocID="{5CE52BF9-F209-43B9-AB6B-8CE573186CBD}" presName="background" presStyleLbl="node0" presStyleIdx="0" presStyleCnt="1"/>
      <dgm:spPr/>
    </dgm:pt>
    <dgm:pt modelId="{A9562896-0476-482A-A664-4543C6F45C4A}" type="pres">
      <dgm:prSet presAssocID="{5CE52BF9-F209-43B9-AB6B-8CE573186CBD}" presName="text" presStyleLbl="fgAcc0" presStyleIdx="0" presStyleCnt="1">
        <dgm:presLayoutVars>
          <dgm:chPref val="3"/>
        </dgm:presLayoutVars>
      </dgm:prSet>
      <dgm:spPr/>
      <dgm:t>
        <a:bodyPr/>
        <a:lstStyle/>
        <a:p>
          <a:endParaRPr lang="el-GR"/>
        </a:p>
      </dgm:t>
    </dgm:pt>
    <dgm:pt modelId="{BC5111C4-FABF-49FB-B58E-14D02ED4D161}" type="pres">
      <dgm:prSet presAssocID="{5CE52BF9-F209-43B9-AB6B-8CE573186CBD}" presName="hierChild2" presStyleCnt="0"/>
      <dgm:spPr/>
    </dgm:pt>
    <dgm:pt modelId="{A9796D20-0754-418C-AE15-422001DF4936}" type="pres">
      <dgm:prSet presAssocID="{C2B5D892-D1E9-43C5-8A96-A485454A973D}" presName="Name10" presStyleLbl="parChTrans1D2" presStyleIdx="0" presStyleCnt="2"/>
      <dgm:spPr/>
      <dgm:t>
        <a:bodyPr/>
        <a:lstStyle/>
        <a:p>
          <a:endParaRPr lang="el-GR"/>
        </a:p>
      </dgm:t>
    </dgm:pt>
    <dgm:pt modelId="{F96CE6AF-5545-4E3E-AE15-C87491C3FC9F}" type="pres">
      <dgm:prSet presAssocID="{07F89604-9511-44CF-9895-0C6413D8C03B}" presName="hierRoot2" presStyleCnt="0"/>
      <dgm:spPr/>
    </dgm:pt>
    <dgm:pt modelId="{83BDB96B-C1B2-4F6C-B4A6-8303D0DE0972}" type="pres">
      <dgm:prSet presAssocID="{07F89604-9511-44CF-9895-0C6413D8C03B}" presName="composite2" presStyleCnt="0"/>
      <dgm:spPr/>
    </dgm:pt>
    <dgm:pt modelId="{C9E7DA59-01B7-462C-983E-86C9936A1DF1}" type="pres">
      <dgm:prSet presAssocID="{07F89604-9511-44CF-9895-0C6413D8C03B}" presName="background2" presStyleLbl="node2" presStyleIdx="0" presStyleCnt="2"/>
      <dgm:spPr/>
    </dgm:pt>
    <dgm:pt modelId="{E34111B6-E74D-4864-B43E-D5D99D0D4F59}" type="pres">
      <dgm:prSet presAssocID="{07F89604-9511-44CF-9895-0C6413D8C03B}" presName="text2" presStyleLbl="fgAcc2" presStyleIdx="0" presStyleCnt="2">
        <dgm:presLayoutVars>
          <dgm:chPref val="3"/>
        </dgm:presLayoutVars>
      </dgm:prSet>
      <dgm:spPr/>
      <dgm:t>
        <a:bodyPr/>
        <a:lstStyle/>
        <a:p>
          <a:endParaRPr lang="el-GR"/>
        </a:p>
      </dgm:t>
    </dgm:pt>
    <dgm:pt modelId="{E87AE3CF-0983-44D2-936D-46BE7C55C44A}" type="pres">
      <dgm:prSet presAssocID="{07F89604-9511-44CF-9895-0C6413D8C03B}" presName="hierChild3" presStyleCnt="0"/>
      <dgm:spPr/>
    </dgm:pt>
    <dgm:pt modelId="{2B8CB514-41DC-436B-8183-D2B2B3A0F0D3}" type="pres">
      <dgm:prSet presAssocID="{52E21A98-D567-449E-AF0F-44421F02B8C2}" presName="Name10" presStyleLbl="parChTrans1D2" presStyleIdx="1" presStyleCnt="2"/>
      <dgm:spPr/>
      <dgm:t>
        <a:bodyPr/>
        <a:lstStyle/>
        <a:p>
          <a:endParaRPr lang="el-GR"/>
        </a:p>
      </dgm:t>
    </dgm:pt>
    <dgm:pt modelId="{BA037FFE-2615-464E-B8EA-866F291B32AD}" type="pres">
      <dgm:prSet presAssocID="{E4ADF93C-D1C2-44A7-A408-2584FDD6A315}" presName="hierRoot2" presStyleCnt="0"/>
      <dgm:spPr/>
    </dgm:pt>
    <dgm:pt modelId="{55E5AD67-DA1B-49E2-8523-488CBA94A4B5}" type="pres">
      <dgm:prSet presAssocID="{E4ADF93C-D1C2-44A7-A408-2584FDD6A315}" presName="composite2" presStyleCnt="0"/>
      <dgm:spPr/>
    </dgm:pt>
    <dgm:pt modelId="{19A7D7F9-9CFE-4610-A478-3201CB772B6B}" type="pres">
      <dgm:prSet presAssocID="{E4ADF93C-D1C2-44A7-A408-2584FDD6A315}" presName="background2" presStyleLbl="node2" presStyleIdx="1" presStyleCnt="2"/>
      <dgm:spPr/>
    </dgm:pt>
    <dgm:pt modelId="{78BFCAE9-16CA-4B45-85CD-3F102A7D83DD}" type="pres">
      <dgm:prSet presAssocID="{E4ADF93C-D1C2-44A7-A408-2584FDD6A315}" presName="text2" presStyleLbl="fgAcc2" presStyleIdx="1" presStyleCnt="2">
        <dgm:presLayoutVars>
          <dgm:chPref val="3"/>
        </dgm:presLayoutVars>
      </dgm:prSet>
      <dgm:spPr/>
      <dgm:t>
        <a:bodyPr/>
        <a:lstStyle/>
        <a:p>
          <a:endParaRPr lang="el-GR"/>
        </a:p>
      </dgm:t>
    </dgm:pt>
    <dgm:pt modelId="{5E8993BB-7B6F-4FEB-883D-9E57F3C1FF59}" type="pres">
      <dgm:prSet presAssocID="{E4ADF93C-D1C2-44A7-A408-2584FDD6A315}" presName="hierChild3" presStyleCnt="0"/>
      <dgm:spPr/>
    </dgm:pt>
  </dgm:ptLst>
  <dgm:cxnLst>
    <dgm:cxn modelId="{AA02517C-C617-4C87-AFBC-8C48BAA89ED1}" srcId="{5ECA87FF-C071-459F-B2D6-A22B1C427AB2}" destId="{5CE52BF9-F209-43B9-AB6B-8CE573186CBD}" srcOrd="0" destOrd="0" parTransId="{5C51BEA1-F083-4794-AAC1-DD2D8A98A525}" sibTransId="{8B9C43BD-EFCF-4A29-8260-50005D51CE2B}"/>
    <dgm:cxn modelId="{CB5E83C0-7BB7-46FE-B2AD-947A837F3660}" srcId="{5CE52BF9-F209-43B9-AB6B-8CE573186CBD}" destId="{E4ADF93C-D1C2-44A7-A408-2584FDD6A315}" srcOrd="1" destOrd="0" parTransId="{52E21A98-D567-449E-AF0F-44421F02B8C2}" sibTransId="{1F1C41FB-5DC8-42D3-8C89-A718DD4FA92F}"/>
    <dgm:cxn modelId="{B3421747-102A-4442-83D8-DE825BE9BFC6}" type="presOf" srcId="{C2B5D892-D1E9-43C5-8A96-A485454A973D}" destId="{A9796D20-0754-418C-AE15-422001DF4936}" srcOrd="0" destOrd="0" presId="urn:microsoft.com/office/officeart/2005/8/layout/hierarchy1"/>
    <dgm:cxn modelId="{B311C54D-B8E4-4CDA-A64C-D42556FC147F}" type="presOf" srcId="{E4ADF93C-D1C2-44A7-A408-2584FDD6A315}" destId="{78BFCAE9-16CA-4B45-85CD-3F102A7D83DD}" srcOrd="0" destOrd="0" presId="urn:microsoft.com/office/officeart/2005/8/layout/hierarchy1"/>
    <dgm:cxn modelId="{6F35BAE1-4F50-4462-846F-DFFA635A18AD}" type="presOf" srcId="{5CE52BF9-F209-43B9-AB6B-8CE573186CBD}" destId="{A9562896-0476-482A-A664-4543C6F45C4A}" srcOrd="0" destOrd="0" presId="urn:microsoft.com/office/officeart/2005/8/layout/hierarchy1"/>
    <dgm:cxn modelId="{00A871AA-F5B4-4CCD-830F-8032916702BD}" type="presOf" srcId="{52E21A98-D567-449E-AF0F-44421F02B8C2}" destId="{2B8CB514-41DC-436B-8183-D2B2B3A0F0D3}" srcOrd="0" destOrd="0" presId="urn:microsoft.com/office/officeart/2005/8/layout/hierarchy1"/>
    <dgm:cxn modelId="{421D24DC-E3F0-4F60-B016-F0F873C61B48}" type="presOf" srcId="{5ECA87FF-C071-459F-B2D6-A22B1C427AB2}" destId="{0A566A69-DA99-4B61-BF6F-1B1785D35442}" srcOrd="0" destOrd="0" presId="urn:microsoft.com/office/officeart/2005/8/layout/hierarchy1"/>
    <dgm:cxn modelId="{7466A140-5494-4EFE-BA8C-AAE08DC16CF4}" srcId="{5CE52BF9-F209-43B9-AB6B-8CE573186CBD}" destId="{07F89604-9511-44CF-9895-0C6413D8C03B}" srcOrd="0" destOrd="0" parTransId="{C2B5D892-D1E9-43C5-8A96-A485454A973D}" sibTransId="{CEF14CF2-AAD1-4C38-8E78-F1452BF8BDC6}"/>
    <dgm:cxn modelId="{CBCB1D3F-9B9A-43CF-BBCB-4730A5645B79}" type="presOf" srcId="{07F89604-9511-44CF-9895-0C6413D8C03B}" destId="{E34111B6-E74D-4864-B43E-D5D99D0D4F59}" srcOrd="0" destOrd="0" presId="urn:microsoft.com/office/officeart/2005/8/layout/hierarchy1"/>
    <dgm:cxn modelId="{EA14DECB-21EE-4E0D-AD6A-A1988B51B02D}" type="presParOf" srcId="{0A566A69-DA99-4B61-BF6F-1B1785D35442}" destId="{6B9DDE7D-BC64-4665-AF4B-564ACFEA4AEF}" srcOrd="0" destOrd="0" presId="urn:microsoft.com/office/officeart/2005/8/layout/hierarchy1"/>
    <dgm:cxn modelId="{9C4AC434-A6E6-4F20-99FA-8A37A43D569C}" type="presParOf" srcId="{6B9DDE7D-BC64-4665-AF4B-564ACFEA4AEF}" destId="{03998130-65AB-4232-A2AA-1B0D0D44B1D4}" srcOrd="0" destOrd="0" presId="urn:microsoft.com/office/officeart/2005/8/layout/hierarchy1"/>
    <dgm:cxn modelId="{5A196E50-E28D-42A7-8C10-932D706B8223}" type="presParOf" srcId="{03998130-65AB-4232-A2AA-1B0D0D44B1D4}" destId="{C243F043-A24C-47D0-B705-A722B715E989}" srcOrd="0" destOrd="0" presId="urn:microsoft.com/office/officeart/2005/8/layout/hierarchy1"/>
    <dgm:cxn modelId="{5BE5B5A3-D1A0-4FF8-883D-22E3C5F67C6F}" type="presParOf" srcId="{03998130-65AB-4232-A2AA-1B0D0D44B1D4}" destId="{A9562896-0476-482A-A664-4543C6F45C4A}" srcOrd="1" destOrd="0" presId="urn:microsoft.com/office/officeart/2005/8/layout/hierarchy1"/>
    <dgm:cxn modelId="{EC0D8457-A245-49C2-8071-DB9A673DE2AF}" type="presParOf" srcId="{6B9DDE7D-BC64-4665-AF4B-564ACFEA4AEF}" destId="{BC5111C4-FABF-49FB-B58E-14D02ED4D161}" srcOrd="1" destOrd="0" presId="urn:microsoft.com/office/officeart/2005/8/layout/hierarchy1"/>
    <dgm:cxn modelId="{050B2C72-857C-44D1-8BE8-DD00C9073AD8}" type="presParOf" srcId="{BC5111C4-FABF-49FB-B58E-14D02ED4D161}" destId="{A9796D20-0754-418C-AE15-422001DF4936}" srcOrd="0" destOrd="0" presId="urn:microsoft.com/office/officeart/2005/8/layout/hierarchy1"/>
    <dgm:cxn modelId="{A839FB74-25FE-4A2B-9BD7-ACB08421DCF8}" type="presParOf" srcId="{BC5111C4-FABF-49FB-B58E-14D02ED4D161}" destId="{F96CE6AF-5545-4E3E-AE15-C87491C3FC9F}" srcOrd="1" destOrd="0" presId="urn:microsoft.com/office/officeart/2005/8/layout/hierarchy1"/>
    <dgm:cxn modelId="{8E967581-2B56-4287-B5E2-3B1FAF3C95EC}" type="presParOf" srcId="{F96CE6AF-5545-4E3E-AE15-C87491C3FC9F}" destId="{83BDB96B-C1B2-4F6C-B4A6-8303D0DE0972}" srcOrd="0" destOrd="0" presId="urn:microsoft.com/office/officeart/2005/8/layout/hierarchy1"/>
    <dgm:cxn modelId="{22583D3C-B56C-4045-BF83-42DABE81A036}" type="presParOf" srcId="{83BDB96B-C1B2-4F6C-B4A6-8303D0DE0972}" destId="{C9E7DA59-01B7-462C-983E-86C9936A1DF1}" srcOrd="0" destOrd="0" presId="urn:microsoft.com/office/officeart/2005/8/layout/hierarchy1"/>
    <dgm:cxn modelId="{A2F89EF6-3ADF-4D59-8A89-F6CB6FE2C4D0}" type="presParOf" srcId="{83BDB96B-C1B2-4F6C-B4A6-8303D0DE0972}" destId="{E34111B6-E74D-4864-B43E-D5D99D0D4F59}" srcOrd="1" destOrd="0" presId="urn:microsoft.com/office/officeart/2005/8/layout/hierarchy1"/>
    <dgm:cxn modelId="{0C1D7A0D-56DC-4900-830F-687FA1FC781E}" type="presParOf" srcId="{F96CE6AF-5545-4E3E-AE15-C87491C3FC9F}" destId="{E87AE3CF-0983-44D2-936D-46BE7C55C44A}" srcOrd="1" destOrd="0" presId="urn:microsoft.com/office/officeart/2005/8/layout/hierarchy1"/>
    <dgm:cxn modelId="{F41B71CA-D104-4812-A4B3-DB101D75AF9C}" type="presParOf" srcId="{BC5111C4-FABF-49FB-B58E-14D02ED4D161}" destId="{2B8CB514-41DC-436B-8183-D2B2B3A0F0D3}" srcOrd="2" destOrd="0" presId="urn:microsoft.com/office/officeart/2005/8/layout/hierarchy1"/>
    <dgm:cxn modelId="{DF22346C-329F-46DD-BD45-A1658AEA47E2}" type="presParOf" srcId="{BC5111C4-FABF-49FB-B58E-14D02ED4D161}" destId="{BA037FFE-2615-464E-B8EA-866F291B32AD}" srcOrd="3" destOrd="0" presId="urn:microsoft.com/office/officeart/2005/8/layout/hierarchy1"/>
    <dgm:cxn modelId="{47538D50-41F0-4164-9C79-D8B4838CB178}" type="presParOf" srcId="{BA037FFE-2615-464E-B8EA-866F291B32AD}" destId="{55E5AD67-DA1B-49E2-8523-488CBA94A4B5}" srcOrd="0" destOrd="0" presId="urn:microsoft.com/office/officeart/2005/8/layout/hierarchy1"/>
    <dgm:cxn modelId="{3F2A2376-4F62-4236-AE2C-DCDB03E8FABA}" type="presParOf" srcId="{55E5AD67-DA1B-49E2-8523-488CBA94A4B5}" destId="{19A7D7F9-9CFE-4610-A478-3201CB772B6B}" srcOrd="0" destOrd="0" presId="urn:microsoft.com/office/officeart/2005/8/layout/hierarchy1"/>
    <dgm:cxn modelId="{6B4EB3B9-89E9-45D5-BCEF-F97FD862F15D}" type="presParOf" srcId="{55E5AD67-DA1B-49E2-8523-488CBA94A4B5}" destId="{78BFCAE9-16CA-4B45-85CD-3F102A7D83DD}" srcOrd="1" destOrd="0" presId="urn:microsoft.com/office/officeart/2005/8/layout/hierarchy1"/>
    <dgm:cxn modelId="{51D0BE2B-9C5B-44C5-A918-F38BDCD4FD24}" type="presParOf" srcId="{BA037FFE-2615-464E-B8EA-866F291B32AD}" destId="{5E8993BB-7B6F-4FEB-883D-9E57F3C1FF59}" srcOrd="1" destOrd="0" presId="urn:microsoft.com/office/officeart/2005/8/layout/hierarchy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B8CB514-41DC-436B-8183-D2B2B3A0F0D3}">
      <dsp:nvSpPr>
        <dsp:cNvPr id="0" name=""/>
        <dsp:cNvSpPr/>
      </dsp:nvSpPr>
      <dsp:spPr>
        <a:xfrm>
          <a:off x="2636579" y="1219831"/>
          <a:ext cx="1172825" cy="558158"/>
        </a:xfrm>
        <a:custGeom>
          <a:avLst/>
          <a:gdLst/>
          <a:ahLst/>
          <a:cxnLst/>
          <a:rect l="0" t="0" r="0" b="0"/>
          <a:pathLst>
            <a:path>
              <a:moveTo>
                <a:pt x="0" y="0"/>
              </a:moveTo>
              <a:lnTo>
                <a:pt x="0" y="380368"/>
              </a:lnTo>
              <a:lnTo>
                <a:pt x="1172825" y="380368"/>
              </a:lnTo>
              <a:lnTo>
                <a:pt x="1172825" y="558158"/>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9796D20-0754-418C-AE15-422001DF4936}">
      <dsp:nvSpPr>
        <dsp:cNvPr id="0" name=""/>
        <dsp:cNvSpPr/>
      </dsp:nvSpPr>
      <dsp:spPr>
        <a:xfrm>
          <a:off x="1463754" y="1219831"/>
          <a:ext cx="1172825" cy="558158"/>
        </a:xfrm>
        <a:custGeom>
          <a:avLst/>
          <a:gdLst/>
          <a:ahLst/>
          <a:cxnLst/>
          <a:rect l="0" t="0" r="0" b="0"/>
          <a:pathLst>
            <a:path>
              <a:moveTo>
                <a:pt x="1172825" y="0"/>
              </a:moveTo>
              <a:lnTo>
                <a:pt x="1172825" y="380368"/>
              </a:lnTo>
              <a:lnTo>
                <a:pt x="0" y="380368"/>
              </a:lnTo>
              <a:lnTo>
                <a:pt x="0" y="558158"/>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243F043-A24C-47D0-B705-A722B715E989}">
      <dsp:nvSpPr>
        <dsp:cNvPr id="0" name=""/>
        <dsp:cNvSpPr/>
      </dsp:nvSpPr>
      <dsp:spPr>
        <a:xfrm>
          <a:off x="1676995" y="1159"/>
          <a:ext cx="1919168" cy="1218671"/>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A9562896-0476-482A-A664-4543C6F45C4A}">
      <dsp:nvSpPr>
        <dsp:cNvPr id="0" name=""/>
        <dsp:cNvSpPr/>
      </dsp:nvSpPr>
      <dsp:spPr>
        <a:xfrm>
          <a:off x="1890236" y="203738"/>
          <a:ext cx="1919168" cy="1218671"/>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l-GR" sz="2800" kern="1200"/>
            <a:t>ΓΕΩΡΓΙΟΣ-ΜΑΡΙΝΑ</a:t>
          </a:r>
        </a:p>
      </dsp:txBody>
      <dsp:txXfrm>
        <a:off x="1890236" y="203738"/>
        <a:ext cx="1919168" cy="1218671"/>
      </dsp:txXfrm>
    </dsp:sp>
    <dsp:sp modelId="{C9E7DA59-01B7-462C-983E-86C9936A1DF1}">
      <dsp:nvSpPr>
        <dsp:cNvPr id="0" name=""/>
        <dsp:cNvSpPr/>
      </dsp:nvSpPr>
      <dsp:spPr>
        <a:xfrm>
          <a:off x="504170" y="1777989"/>
          <a:ext cx="1919168" cy="1218671"/>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34111B6-E74D-4864-B43E-D5D99D0D4F59}">
      <dsp:nvSpPr>
        <dsp:cNvPr id="0" name=""/>
        <dsp:cNvSpPr/>
      </dsp:nvSpPr>
      <dsp:spPr>
        <a:xfrm>
          <a:off x="717411" y="1980568"/>
          <a:ext cx="1919168" cy="1218671"/>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l-GR" sz="2800" kern="1200"/>
            <a:t>ΔΑΜΙΑΝΟΣ</a:t>
          </a:r>
        </a:p>
      </dsp:txBody>
      <dsp:txXfrm>
        <a:off x="717411" y="1980568"/>
        <a:ext cx="1919168" cy="1218671"/>
      </dsp:txXfrm>
    </dsp:sp>
    <dsp:sp modelId="{19A7D7F9-9CFE-4610-A478-3201CB772B6B}">
      <dsp:nvSpPr>
        <dsp:cNvPr id="0" name=""/>
        <dsp:cNvSpPr/>
      </dsp:nvSpPr>
      <dsp:spPr>
        <a:xfrm>
          <a:off x="2849820" y="1777989"/>
          <a:ext cx="1919168" cy="1218671"/>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78BFCAE9-16CA-4B45-85CD-3F102A7D83DD}">
      <dsp:nvSpPr>
        <dsp:cNvPr id="0" name=""/>
        <dsp:cNvSpPr/>
      </dsp:nvSpPr>
      <dsp:spPr>
        <a:xfrm>
          <a:off x="3063061" y="1980568"/>
          <a:ext cx="1919168" cy="1218671"/>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l-GR" sz="2800" kern="1200"/>
            <a:t>ΜΑΡΙΑ</a:t>
          </a:r>
        </a:p>
      </dsp:txBody>
      <dsp:txXfrm>
        <a:off x="3063061" y="1980568"/>
        <a:ext cx="1919168" cy="1218671"/>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B8CB514-41DC-436B-8183-D2B2B3A0F0D3}">
      <dsp:nvSpPr>
        <dsp:cNvPr id="0" name=""/>
        <dsp:cNvSpPr/>
      </dsp:nvSpPr>
      <dsp:spPr>
        <a:xfrm>
          <a:off x="2636579" y="1219831"/>
          <a:ext cx="1172825" cy="558158"/>
        </a:xfrm>
        <a:custGeom>
          <a:avLst/>
          <a:gdLst/>
          <a:ahLst/>
          <a:cxnLst/>
          <a:rect l="0" t="0" r="0" b="0"/>
          <a:pathLst>
            <a:path>
              <a:moveTo>
                <a:pt x="0" y="0"/>
              </a:moveTo>
              <a:lnTo>
                <a:pt x="0" y="380368"/>
              </a:lnTo>
              <a:lnTo>
                <a:pt x="1172825" y="380368"/>
              </a:lnTo>
              <a:lnTo>
                <a:pt x="1172825" y="558158"/>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9796D20-0754-418C-AE15-422001DF4936}">
      <dsp:nvSpPr>
        <dsp:cNvPr id="0" name=""/>
        <dsp:cNvSpPr/>
      </dsp:nvSpPr>
      <dsp:spPr>
        <a:xfrm>
          <a:off x="1463754" y="1219831"/>
          <a:ext cx="1172825" cy="558158"/>
        </a:xfrm>
        <a:custGeom>
          <a:avLst/>
          <a:gdLst/>
          <a:ahLst/>
          <a:cxnLst/>
          <a:rect l="0" t="0" r="0" b="0"/>
          <a:pathLst>
            <a:path>
              <a:moveTo>
                <a:pt x="1172825" y="0"/>
              </a:moveTo>
              <a:lnTo>
                <a:pt x="1172825" y="380368"/>
              </a:lnTo>
              <a:lnTo>
                <a:pt x="0" y="380368"/>
              </a:lnTo>
              <a:lnTo>
                <a:pt x="0" y="558158"/>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243F043-A24C-47D0-B705-A722B715E989}">
      <dsp:nvSpPr>
        <dsp:cNvPr id="0" name=""/>
        <dsp:cNvSpPr/>
      </dsp:nvSpPr>
      <dsp:spPr>
        <a:xfrm>
          <a:off x="1676995" y="1159"/>
          <a:ext cx="1919168" cy="1218671"/>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A9562896-0476-482A-A664-4543C6F45C4A}">
      <dsp:nvSpPr>
        <dsp:cNvPr id="0" name=""/>
        <dsp:cNvSpPr/>
      </dsp:nvSpPr>
      <dsp:spPr>
        <a:xfrm>
          <a:off x="1890236" y="203738"/>
          <a:ext cx="1919168" cy="1218671"/>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l-GR" sz="2800" kern="1200"/>
            <a:t>ΓΕΩΡΓΙΟΣ-ΜΑΡΙΝΑ</a:t>
          </a:r>
        </a:p>
      </dsp:txBody>
      <dsp:txXfrm>
        <a:off x="1890236" y="203738"/>
        <a:ext cx="1919168" cy="1218671"/>
      </dsp:txXfrm>
    </dsp:sp>
    <dsp:sp modelId="{C9E7DA59-01B7-462C-983E-86C9936A1DF1}">
      <dsp:nvSpPr>
        <dsp:cNvPr id="0" name=""/>
        <dsp:cNvSpPr/>
      </dsp:nvSpPr>
      <dsp:spPr>
        <a:xfrm>
          <a:off x="504170" y="1777989"/>
          <a:ext cx="1919168" cy="1218671"/>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34111B6-E74D-4864-B43E-D5D99D0D4F59}">
      <dsp:nvSpPr>
        <dsp:cNvPr id="0" name=""/>
        <dsp:cNvSpPr/>
      </dsp:nvSpPr>
      <dsp:spPr>
        <a:xfrm>
          <a:off x="717411" y="1980568"/>
          <a:ext cx="1919168" cy="1218671"/>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l-GR" sz="2800" kern="1200"/>
            <a:t>ΔΑΜΙΑΝΟΣ</a:t>
          </a:r>
        </a:p>
      </dsp:txBody>
      <dsp:txXfrm>
        <a:off x="717411" y="1980568"/>
        <a:ext cx="1919168" cy="1218671"/>
      </dsp:txXfrm>
    </dsp:sp>
    <dsp:sp modelId="{19A7D7F9-9CFE-4610-A478-3201CB772B6B}">
      <dsp:nvSpPr>
        <dsp:cNvPr id="0" name=""/>
        <dsp:cNvSpPr/>
      </dsp:nvSpPr>
      <dsp:spPr>
        <a:xfrm>
          <a:off x="2849820" y="1777989"/>
          <a:ext cx="1919168" cy="1218671"/>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78BFCAE9-16CA-4B45-85CD-3F102A7D83DD}">
      <dsp:nvSpPr>
        <dsp:cNvPr id="0" name=""/>
        <dsp:cNvSpPr/>
      </dsp:nvSpPr>
      <dsp:spPr>
        <a:xfrm>
          <a:off x="3063061" y="1980568"/>
          <a:ext cx="1919168" cy="1218671"/>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l-GR" sz="2800" kern="1200"/>
            <a:t>ΜΑΡΙΑ</a:t>
          </a:r>
        </a:p>
      </dsp:txBody>
      <dsp:txXfrm>
        <a:off x="3063061" y="1980568"/>
        <a:ext cx="1919168" cy="121867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141B9"/>
    <w:rsid w:val="009E6303"/>
    <w:rsid w:val="00F141B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3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D88DB738FB410FB5E818FFEDF9B7F2">
    <w:name w:val="41D88DB738FB410FB5E818FFEDF9B7F2"/>
    <w:rsid w:val="00F141B9"/>
  </w:style>
  <w:style w:type="paragraph" w:customStyle="1" w:styleId="36A5564BB20443438FD7FA73391512EC">
    <w:name w:val="36A5564BB20443438FD7FA73391512EC"/>
    <w:rsid w:val="00F141B9"/>
  </w:style>
  <w:style w:type="paragraph" w:customStyle="1" w:styleId="DBCA60E90AC14CBFBD4F241AC6A47A3B">
    <w:name w:val="DBCA60E90AC14CBFBD4F241AC6A47A3B"/>
    <w:rsid w:val="00F141B9"/>
  </w:style>
  <w:style w:type="paragraph" w:customStyle="1" w:styleId="8FC2812E513041FF94A7BC8A5548C5B8">
    <w:name w:val="8FC2812E513041FF94A7BC8A5548C5B8"/>
    <w:rsid w:val="00F141B9"/>
  </w:style>
  <w:style w:type="paragraph" w:customStyle="1" w:styleId="6DE2821DB8384BAEA95841ADF4450062">
    <w:name w:val="6DE2821DB8384BAEA95841ADF4450062"/>
    <w:rsid w:val="00F141B9"/>
  </w:style>
  <w:style w:type="paragraph" w:customStyle="1" w:styleId="717438FA75D443F6BC7BF1C73AE47B1D">
    <w:name w:val="717438FA75D443F6BC7BF1C73AE47B1D"/>
    <w:rsid w:val="00F141B9"/>
  </w:style>
  <w:style w:type="paragraph" w:customStyle="1" w:styleId="4F740152D9904DB6A1C8B69F26A53E15">
    <w:name w:val="4F740152D9904DB6A1C8B69F26A53E15"/>
    <w:rsid w:val="00F141B9"/>
  </w:style>
  <w:style w:type="paragraph" w:customStyle="1" w:styleId="17EA0BD79FFC45D39F7E9FCB1F878F02">
    <w:name w:val="17EA0BD79FFC45D39F7E9FCB1F878F02"/>
    <w:rsid w:val="00F141B9"/>
  </w:style>
  <w:style w:type="paragraph" w:customStyle="1" w:styleId="6DC1DBEE2DA94DABBFB2F0633CCAE9D1">
    <w:name w:val="6DC1DBEE2DA94DABBFB2F0633CCAE9D1"/>
    <w:rsid w:val="00F141B9"/>
  </w:style>
  <w:style w:type="paragraph" w:customStyle="1" w:styleId="BE3B4C7AE42F445FB7B1589B3BA30DBE">
    <w:name w:val="BE3B4C7AE42F445FB7B1589B3BA30DBE"/>
    <w:rsid w:val="00F141B9"/>
  </w:style>
  <w:style w:type="paragraph" w:customStyle="1" w:styleId="5B1DCDA104BA47569673963E9996E66B">
    <w:name w:val="5B1DCDA104BA47569673963E9996E66B"/>
    <w:rsid w:val="00F141B9"/>
  </w:style>
  <w:style w:type="paragraph" w:customStyle="1" w:styleId="DC9B8495AB234706B128CB6EA332A0CD">
    <w:name w:val="DC9B8495AB234706B128CB6EA332A0CD"/>
    <w:rsid w:val="00F141B9"/>
  </w:style>
  <w:style w:type="paragraph" w:customStyle="1" w:styleId="1511D904460248ACB026E80207216DED">
    <w:name w:val="1511D904460248ACB026E80207216DED"/>
    <w:rsid w:val="009E6303"/>
  </w:style>
  <w:style w:type="paragraph" w:customStyle="1" w:styleId="9A9F1FD2A44E4D63AD7664005CC94E3D">
    <w:name w:val="9A9F1FD2A44E4D63AD7664005CC94E3D"/>
    <w:rsid w:val="009E630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Περί Οικολογιας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DE6555-F846-474E-ACD0-5F1C5F79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8</Pages>
  <Words>1811</Words>
  <Characters>9781</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1η Εργασία</vt:lpstr>
    </vt:vector>
  </TitlesOfParts>
  <Company/>
  <LinksUpToDate>false</LinksUpToDate>
  <CharactersWithSpaces>11569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Εργασία</dc:title>
  <dc:subject>1η εργασια</dc:subject>
  <dc:creator>User</dc:creator>
  <cp:lastModifiedBy>Jim</cp:lastModifiedBy>
  <cp:revision>5</cp:revision>
  <dcterms:created xsi:type="dcterms:W3CDTF">2018-03-21T09:34:00Z</dcterms:created>
  <dcterms:modified xsi:type="dcterms:W3CDTF">2018-03-26T13:16:00Z</dcterms:modified>
</cp:coreProperties>
</file>